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4A7C1" w14:textId="77777777" w:rsidR="00BD2D8C" w:rsidRPr="00937E9E" w:rsidRDefault="00BD2D8C" w:rsidP="00BD2D8C">
      <w:pPr>
        <w:jc w:val="center"/>
        <w:rPr>
          <w:rFonts w:ascii="Verdana" w:hAnsi="Verdana"/>
          <w:b/>
          <w:sz w:val="20"/>
          <w:szCs w:val="20"/>
          <w:lang w:eastAsia="pl-PL"/>
        </w:rPr>
      </w:pPr>
      <w:bookmarkStart w:id="0" w:name="_GoBack"/>
      <w:bookmarkEnd w:id="0"/>
      <w:r w:rsidRPr="00937E9E">
        <w:rPr>
          <w:rFonts w:ascii="Verdana" w:hAnsi="Verdana"/>
          <w:b/>
          <w:sz w:val="20"/>
          <w:szCs w:val="20"/>
          <w:lang w:eastAsia="pl-PL"/>
        </w:rPr>
        <w:t>ISTOTNE DLA STRON POSTANOWIENIA UMOWY</w:t>
      </w:r>
    </w:p>
    <w:p w14:paraId="4C847C91" w14:textId="77777777" w:rsidR="00BD2D8C" w:rsidRPr="00937E9E" w:rsidRDefault="00BD2D8C" w:rsidP="00BD2D8C">
      <w:pPr>
        <w:jc w:val="center"/>
        <w:rPr>
          <w:rFonts w:ascii="Verdana" w:hAnsi="Verdana"/>
          <w:b/>
          <w:sz w:val="20"/>
          <w:szCs w:val="20"/>
          <w:lang w:eastAsia="pl-PL"/>
        </w:rPr>
      </w:pPr>
    </w:p>
    <w:p w14:paraId="11AB9E45" w14:textId="77777777" w:rsidR="00433E98" w:rsidRPr="00937E9E" w:rsidRDefault="00433E98" w:rsidP="00BD2D8C">
      <w:pPr>
        <w:spacing w:after="200" w:line="276" w:lineRule="auto"/>
        <w:jc w:val="center"/>
        <w:rPr>
          <w:rFonts w:ascii="Verdana" w:hAnsi="Verdana"/>
          <w:b/>
          <w:sz w:val="20"/>
          <w:szCs w:val="20"/>
        </w:rPr>
      </w:pPr>
    </w:p>
    <w:p w14:paraId="7FE37D80" w14:textId="77777777" w:rsidR="00BD2D8C" w:rsidRPr="00937E9E" w:rsidRDefault="00BD2D8C" w:rsidP="00BD2D8C">
      <w:pPr>
        <w:spacing w:after="200" w:line="276" w:lineRule="auto"/>
        <w:jc w:val="center"/>
        <w:rPr>
          <w:rFonts w:ascii="Verdana" w:hAnsi="Verdana"/>
          <w:b/>
          <w:sz w:val="20"/>
          <w:szCs w:val="20"/>
        </w:rPr>
      </w:pPr>
      <w:r w:rsidRPr="00937E9E">
        <w:rPr>
          <w:rFonts w:ascii="Verdana" w:hAnsi="Verdana"/>
          <w:b/>
          <w:sz w:val="20"/>
          <w:szCs w:val="20"/>
        </w:rPr>
        <w:t>UMOWA  NR___________________</w:t>
      </w:r>
    </w:p>
    <w:p w14:paraId="55529FCB" w14:textId="77777777" w:rsidR="00BD2D8C" w:rsidRPr="00937E9E" w:rsidRDefault="00BD2D8C" w:rsidP="00BD2D8C">
      <w:pPr>
        <w:jc w:val="center"/>
        <w:rPr>
          <w:rFonts w:ascii="Verdana" w:hAnsi="Verdana"/>
          <w:b/>
          <w:sz w:val="20"/>
          <w:szCs w:val="20"/>
          <w:lang w:eastAsia="pl-PL"/>
        </w:rPr>
      </w:pPr>
    </w:p>
    <w:p w14:paraId="5DC9182B" w14:textId="77777777" w:rsidR="00E1368A" w:rsidRPr="00937E9E" w:rsidRDefault="00E1368A" w:rsidP="0064618E">
      <w:pPr>
        <w:spacing w:line="260" w:lineRule="atLeast"/>
        <w:jc w:val="both"/>
        <w:rPr>
          <w:rFonts w:ascii="Verdana" w:hAnsi="Verdana"/>
          <w:b/>
          <w:sz w:val="20"/>
          <w:szCs w:val="20"/>
        </w:rPr>
      </w:pPr>
    </w:p>
    <w:p w14:paraId="06B11945" w14:textId="77777777" w:rsidR="00EA48C7" w:rsidRPr="00937E9E" w:rsidRDefault="00BD2D8C" w:rsidP="0064618E">
      <w:pPr>
        <w:spacing w:line="260" w:lineRule="atLeast"/>
        <w:ind w:right="-49"/>
        <w:jc w:val="both"/>
        <w:rPr>
          <w:rFonts w:ascii="Verdana" w:hAnsi="Verdana" w:cs="Tahoma"/>
          <w:b/>
          <w:sz w:val="20"/>
          <w:szCs w:val="20"/>
          <w:lang w:eastAsia="pl-PL"/>
        </w:rPr>
      </w:pPr>
      <w:r w:rsidRPr="00937E9E">
        <w:rPr>
          <w:rFonts w:ascii="Verdana" w:hAnsi="Verdana" w:cs="Tahoma"/>
          <w:sz w:val="20"/>
          <w:szCs w:val="20"/>
          <w:lang w:eastAsia="pl-PL"/>
        </w:rPr>
        <w:t xml:space="preserve">zawarta dnia _____________ </w:t>
      </w:r>
      <w:r w:rsidR="00EA48C7" w:rsidRPr="00937E9E">
        <w:rPr>
          <w:rFonts w:ascii="Verdana" w:hAnsi="Verdana" w:cs="Tahoma"/>
          <w:sz w:val="20"/>
          <w:szCs w:val="20"/>
          <w:lang w:eastAsia="pl-PL"/>
        </w:rPr>
        <w:t xml:space="preserve">w </w:t>
      </w:r>
      <w:r w:rsidR="008132F0" w:rsidRPr="00937E9E">
        <w:rPr>
          <w:rFonts w:ascii="Verdana" w:hAnsi="Verdana" w:cs="Tahoma"/>
          <w:sz w:val="20"/>
          <w:szCs w:val="20"/>
          <w:lang w:eastAsia="pl-PL"/>
        </w:rPr>
        <w:t>Kielcach</w:t>
      </w:r>
      <w:r w:rsidR="00EA48C7" w:rsidRPr="00937E9E">
        <w:rPr>
          <w:rFonts w:ascii="Verdana" w:hAnsi="Verdana" w:cs="Tahoma"/>
          <w:sz w:val="20"/>
          <w:szCs w:val="20"/>
          <w:lang w:eastAsia="pl-PL"/>
        </w:rPr>
        <w:t xml:space="preserve"> </w:t>
      </w:r>
      <w:r w:rsidR="00EA48C7" w:rsidRPr="00937E9E">
        <w:rPr>
          <w:rFonts w:ascii="Verdana" w:hAnsi="Verdana" w:cs="Tahoma"/>
          <w:b/>
          <w:sz w:val="20"/>
          <w:szCs w:val="20"/>
          <w:lang w:eastAsia="pl-PL"/>
        </w:rPr>
        <w:t>pomiędzy:</w:t>
      </w:r>
    </w:p>
    <w:p w14:paraId="532311E8" w14:textId="77777777" w:rsidR="00EA48C7" w:rsidRPr="00937E9E" w:rsidRDefault="00EA48C7" w:rsidP="0064618E">
      <w:pPr>
        <w:spacing w:line="260" w:lineRule="atLeast"/>
        <w:ind w:right="-49"/>
        <w:jc w:val="both"/>
        <w:rPr>
          <w:rFonts w:ascii="Verdana" w:hAnsi="Verdana" w:cs="Tahoma"/>
          <w:sz w:val="20"/>
          <w:szCs w:val="20"/>
          <w:lang w:eastAsia="pl-PL"/>
        </w:rPr>
      </w:pPr>
    </w:p>
    <w:p w14:paraId="0372C0B6" w14:textId="77777777" w:rsidR="00EA48C7" w:rsidRPr="00937E9E" w:rsidRDefault="00EA48C7" w:rsidP="00BD2D8C">
      <w:pPr>
        <w:spacing w:line="260" w:lineRule="atLeast"/>
        <w:ind w:right="-49"/>
        <w:jc w:val="both"/>
        <w:rPr>
          <w:rFonts w:ascii="Verdana" w:hAnsi="Verdana" w:cs="Tahoma"/>
          <w:sz w:val="20"/>
          <w:szCs w:val="20"/>
          <w:lang w:eastAsia="pl-PL"/>
        </w:rPr>
      </w:pPr>
      <w:r w:rsidRPr="00937E9E">
        <w:rPr>
          <w:rFonts w:ascii="Verdana" w:hAnsi="Verdana" w:cs="Tahoma"/>
          <w:b/>
          <w:sz w:val="20"/>
          <w:szCs w:val="20"/>
          <w:lang w:eastAsia="pl-PL"/>
        </w:rPr>
        <w:t>Skarbem Państwa – Generalnym Dyrektorem Dróg Krajowych i Autostrad,</w:t>
      </w:r>
      <w:r w:rsidR="00BD2D8C" w:rsidRPr="00937E9E">
        <w:rPr>
          <w:rFonts w:ascii="Verdana" w:hAnsi="Verdana" w:cs="Tahoma"/>
          <w:b/>
          <w:sz w:val="20"/>
          <w:szCs w:val="20"/>
          <w:lang w:eastAsia="pl-PL"/>
        </w:rPr>
        <w:t xml:space="preserve"> </w:t>
      </w:r>
      <w:r w:rsidR="00BD2D8C" w:rsidRPr="00937E9E">
        <w:rPr>
          <w:rFonts w:ascii="Verdana" w:hAnsi="Verdana" w:cs="Tahoma"/>
          <w:b/>
          <w:sz w:val="20"/>
          <w:szCs w:val="20"/>
          <w:lang w:eastAsia="pl-PL"/>
        </w:rPr>
        <w:br/>
      </w:r>
      <w:r w:rsidR="00BD2D8C" w:rsidRPr="00937E9E">
        <w:rPr>
          <w:rFonts w:ascii="Verdana" w:hAnsi="Verdana" w:cs="Tahoma"/>
          <w:sz w:val="20"/>
          <w:szCs w:val="20"/>
          <w:lang w:eastAsia="pl-PL"/>
        </w:rPr>
        <w:t xml:space="preserve">ul. Wronia 53, 00-874 Warszawa, NIP 526 26 05 735, REGON 017511575, </w:t>
      </w:r>
      <w:r w:rsidRPr="00937E9E">
        <w:rPr>
          <w:rFonts w:ascii="Verdana" w:hAnsi="Verdana" w:cs="Tahoma"/>
          <w:sz w:val="20"/>
          <w:szCs w:val="20"/>
          <w:lang w:eastAsia="pl-PL"/>
        </w:rPr>
        <w:t xml:space="preserve">w imieniu którego działają na podstawie pełnomocnictwa: </w:t>
      </w:r>
    </w:p>
    <w:p w14:paraId="6457A7E8" w14:textId="77777777" w:rsidR="00BD2D8C" w:rsidRPr="00937E9E" w:rsidRDefault="00BD2D8C" w:rsidP="00BD2D8C">
      <w:pPr>
        <w:spacing w:line="260" w:lineRule="atLeast"/>
        <w:ind w:right="-49"/>
        <w:jc w:val="both"/>
        <w:rPr>
          <w:rFonts w:ascii="Verdana" w:hAnsi="Verdana" w:cs="Tahoma"/>
          <w:sz w:val="20"/>
          <w:szCs w:val="20"/>
          <w:lang w:eastAsia="pl-PL"/>
        </w:rPr>
      </w:pPr>
    </w:p>
    <w:p w14:paraId="11D16C6A" w14:textId="77777777" w:rsidR="00EA48C7" w:rsidRPr="00937E9E" w:rsidRDefault="00E177A4" w:rsidP="0064618E">
      <w:pPr>
        <w:spacing w:line="260" w:lineRule="atLeast"/>
        <w:ind w:right="-51"/>
        <w:jc w:val="both"/>
        <w:rPr>
          <w:rFonts w:ascii="Verdana" w:hAnsi="Verdana" w:cs="Tahoma"/>
          <w:sz w:val="20"/>
          <w:szCs w:val="20"/>
          <w:lang w:eastAsia="pl-PL"/>
        </w:rPr>
      </w:pPr>
      <w:r w:rsidRPr="00937E9E">
        <w:rPr>
          <w:rFonts w:ascii="Verdana" w:hAnsi="Verdana" w:cs="Tahoma"/>
          <w:sz w:val="20"/>
          <w:szCs w:val="20"/>
          <w:lang w:eastAsia="pl-PL"/>
        </w:rPr>
        <w:t>_______________</w:t>
      </w:r>
      <w:r w:rsidR="00EA48C7" w:rsidRPr="00937E9E">
        <w:rPr>
          <w:rFonts w:ascii="Verdana" w:hAnsi="Verdana" w:cs="Tahoma"/>
          <w:sz w:val="20"/>
          <w:szCs w:val="20"/>
          <w:lang w:eastAsia="pl-PL"/>
        </w:rPr>
        <w:t>___________________________</w:t>
      </w:r>
      <w:r w:rsidR="00A4254E" w:rsidRPr="00937E9E">
        <w:rPr>
          <w:rFonts w:ascii="Verdana" w:hAnsi="Verdana" w:cs="Tahoma"/>
          <w:sz w:val="20"/>
          <w:szCs w:val="20"/>
          <w:lang w:eastAsia="pl-PL"/>
        </w:rPr>
        <w:t>______________________________</w:t>
      </w:r>
      <w:r w:rsidR="00F00B2F" w:rsidRPr="00937E9E">
        <w:rPr>
          <w:rFonts w:ascii="Verdana" w:hAnsi="Verdana" w:cs="Tahoma"/>
          <w:sz w:val="20"/>
          <w:szCs w:val="20"/>
          <w:lang w:eastAsia="pl-PL"/>
        </w:rPr>
        <w:t>_</w:t>
      </w:r>
    </w:p>
    <w:p w14:paraId="2A38DF06" w14:textId="77777777" w:rsidR="00EA48C7" w:rsidRPr="00937E9E" w:rsidRDefault="00E177A4" w:rsidP="0064618E">
      <w:pPr>
        <w:tabs>
          <w:tab w:val="left" w:pos="6840"/>
        </w:tabs>
        <w:spacing w:line="260" w:lineRule="atLeast"/>
        <w:ind w:right="-51"/>
        <w:jc w:val="both"/>
        <w:rPr>
          <w:rFonts w:ascii="Verdana" w:hAnsi="Verdana" w:cs="Tahoma"/>
          <w:sz w:val="20"/>
          <w:szCs w:val="20"/>
          <w:lang w:eastAsia="pl-PL"/>
        </w:rPr>
      </w:pPr>
      <w:r w:rsidRPr="00937E9E">
        <w:rPr>
          <w:rFonts w:ascii="Verdana" w:hAnsi="Verdana" w:cs="Tahoma"/>
          <w:sz w:val="20"/>
          <w:szCs w:val="20"/>
          <w:lang w:eastAsia="pl-PL"/>
        </w:rPr>
        <w:t>____________________</w:t>
      </w:r>
      <w:r w:rsidR="00EA48C7" w:rsidRPr="00937E9E">
        <w:rPr>
          <w:rFonts w:ascii="Verdana" w:hAnsi="Verdana" w:cs="Tahoma"/>
          <w:sz w:val="20"/>
          <w:szCs w:val="20"/>
          <w:lang w:eastAsia="pl-PL"/>
        </w:rPr>
        <w:t>______________________</w:t>
      </w:r>
      <w:r w:rsidR="00A4254E" w:rsidRPr="00937E9E">
        <w:rPr>
          <w:rFonts w:ascii="Verdana" w:hAnsi="Verdana" w:cs="Tahoma"/>
          <w:sz w:val="20"/>
          <w:szCs w:val="20"/>
          <w:lang w:eastAsia="pl-PL"/>
        </w:rPr>
        <w:t>______________________________</w:t>
      </w:r>
      <w:r w:rsidR="00F00B2F" w:rsidRPr="00937E9E">
        <w:rPr>
          <w:rFonts w:ascii="Verdana" w:hAnsi="Verdana" w:cs="Tahoma"/>
          <w:sz w:val="20"/>
          <w:szCs w:val="20"/>
          <w:lang w:eastAsia="pl-PL"/>
        </w:rPr>
        <w:t>_</w:t>
      </w:r>
    </w:p>
    <w:p w14:paraId="62D0ABB7" w14:textId="77777777" w:rsidR="00BD2D8C" w:rsidRPr="00937E9E" w:rsidRDefault="00BD2D8C" w:rsidP="0064618E">
      <w:pPr>
        <w:spacing w:line="260" w:lineRule="atLeast"/>
        <w:ind w:right="-49"/>
        <w:jc w:val="both"/>
        <w:rPr>
          <w:rFonts w:ascii="Verdana" w:hAnsi="Verdana" w:cs="Tahoma"/>
          <w:sz w:val="20"/>
          <w:szCs w:val="20"/>
          <w:lang w:eastAsia="pl-PL"/>
        </w:rPr>
      </w:pPr>
    </w:p>
    <w:p w14:paraId="7A5870B5"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Oddziału GDDKiA w Kielcach</w:t>
      </w:r>
      <w:r w:rsidR="00F00B2F" w:rsidRPr="00937E9E">
        <w:rPr>
          <w:rFonts w:ascii="Verdana" w:hAnsi="Verdana" w:cs="Tahoma"/>
          <w:sz w:val="20"/>
          <w:szCs w:val="20"/>
          <w:lang w:eastAsia="pl-PL"/>
        </w:rPr>
        <w:t>,</w:t>
      </w:r>
      <w:r w:rsidRPr="00937E9E">
        <w:rPr>
          <w:rFonts w:ascii="Verdana" w:hAnsi="Verdana" w:cs="Tahoma"/>
          <w:sz w:val="20"/>
          <w:szCs w:val="20"/>
          <w:lang w:eastAsia="pl-PL"/>
        </w:rPr>
        <w:t xml:space="preserve"> ul.</w:t>
      </w:r>
      <w:r w:rsidR="00C36B23" w:rsidRPr="00937E9E">
        <w:rPr>
          <w:rFonts w:ascii="Verdana" w:hAnsi="Verdana" w:cs="Tahoma"/>
          <w:sz w:val="20"/>
          <w:szCs w:val="20"/>
          <w:lang w:eastAsia="pl-PL"/>
        </w:rPr>
        <w:t xml:space="preserve"> </w:t>
      </w:r>
      <w:r w:rsidRPr="00937E9E">
        <w:rPr>
          <w:rFonts w:ascii="Verdana" w:hAnsi="Verdana" w:cs="Tahoma"/>
          <w:sz w:val="20"/>
          <w:szCs w:val="20"/>
          <w:lang w:eastAsia="pl-PL"/>
        </w:rPr>
        <w:t>Paderewskiego 43/4</w:t>
      </w:r>
      <w:r w:rsidR="00BD2D8C" w:rsidRPr="00937E9E">
        <w:rPr>
          <w:rFonts w:ascii="Verdana" w:hAnsi="Verdana" w:cs="Tahoma"/>
          <w:sz w:val="20"/>
          <w:szCs w:val="20"/>
          <w:lang w:eastAsia="pl-PL"/>
        </w:rPr>
        <w:t xml:space="preserve">5, 25 – 950 Kielce, </w:t>
      </w:r>
      <w:r w:rsidR="00F00B2F" w:rsidRPr="00937E9E">
        <w:rPr>
          <w:rFonts w:ascii="Verdana" w:hAnsi="Verdana" w:cs="Tahoma"/>
          <w:sz w:val="20"/>
          <w:szCs w:val="20"/>
          <w:lang w:eastAsia="pl-PL"/>
        </w:rPr>
        <w:t xml:space="preserve">NIP 657 03 86 </w:t>
      </w:r>
      <w:r w:rsidRPr="00937E9E">
        <w:rPr>
          <w:rFonts w:ascii="Verdana" w:hAnsi="Verdana" w:cs="Tahoma"/>
          <w:sz w:val="20"/>
          <w:szCs w:val="20"/>
          <w:lang w:eastAsia="pl-PL"/>
        </w:rPr>
        <w:t>703, REGON 017511575-00068, (w dalszej treści umo</w:t>
      </w:r>
      <w:r w:rsidR="00BD2D8C" w:rsidRPr="00937E9E">
        <w:rPr>
          <w:rFonts w:ascii="Verdana" w:hAnsi="Verdana" w:cs="Tahoma"/>
          <w:sz w:val="20"/>
          <w:szCs w:val="20"/>
          <w:lang w:eastAsia="pl-PL"/>
        </w:rPr>
        <w:t>wy zwanym</w:t>
      </w:r>
      <w:r w:rsidRPr="00937E9E">
        <w:rPr>
          <w:rFonts w:ascii="Verdana" w:hAnsi="Verdana" w:cs="Tahoma"/>
          <w:sz w:val="20"/>
          <w:szCs w:val="20"/>
          <w:lang w:eastAsia="pl-PL"/>
        </w:rPr>
        <w:t xml:space="preserve"> „Zamawiającym”) </w:t>
      </w:r>
    </w:p>
    <w:p w14:paraId="2DE8B8CE" w14:textId="77777777" w:rsidR="00EA48C7" w:rsidRPr="00937E9E" w:rsidRDefault="00EA48C7" w:rsidP="0064618E">
      <w:pPr>
        <w:spacing w:line="260" w:lineRule="atLeast"/>
        <w:ind w:right="-49"/>
        <w:jc w:val="both"/>
        <w:rPr>
          <w:rFonts w:ascii="Verdana" w:hAnsi="Verdana" w:cs="Tahoma"/>
          <w:sz w:val="20"/>
          <w:szCs w:val="20"/>
          <w:lang w:eastAsia="pl-PL"/>
        </w:rPr>
      </w:pPr>
    </w:p>
    <w:p w14:paraId="540683C9"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oraz</w:t>
      </w:r>
    </w:p>
    <w:p w14:paraId="18FAA4C4" w14:textId="77777777" w:rsidR="002F1D71" w:rsidRPr="00937E9E" w:rsidRDefault="002F1D71" w:rsidP="0064618E">
      <w:pPr>
        <w:tabs>
          <w:tab w:val="left" w:pos="6840"/>
        </w:tabs>
        <w:spacing w:line="260" w:lineRule="atLeast"/>
        <w:ind w:right="-49"/>
        <w:jc w:val="both"/>
        <w:rPr>
          <w:rFonts w:ascii="Verdana" w:hAnsi="Verdana" w:cs="Tahoma"/>
          <w:sz w:val="20"/>
          <w:szCs w:val="20"/>
          <w:lang w:eastAsia="pl-PL"/>
        </w:rPr>
      </w:pPr>
    </w:p>
    <w:p w14:paraId="628FB883" w14:textId="77777777" w:rsidR="006D0F80" w:rsidRPr="00937E9E" w:rsidRDefault="002F1D71"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 xml:space="preserve">_________________________________________________________________________  </w:t>
      </w:r>
    </w:p>
    <w:p w14:paraId="3EA6541B" w14:textId="77777777" w:rsidR="00EA48C7"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 reprezentowanym przez:</w:t>
      </w:r>
    </w:p>
    <w:p w14:paraId="0DF55379"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p>
    <w:p w14:paraId="178FFD43"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09F39E94"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62173FD2" w14:textId="77777777" w:rsidR="00671451" w:rsidRPr="00937E9E" w:rsidRDefault="00671451" w:rsidP="0064618E">
      <w:pPr>
        <w:spacing w:line="260" w:lineRule="atLeast"/>
        <w:jc w:val="both"/>
        <w:rPr>
          <w:rFonts w:ascii="Verdana" w:hAnsi="Verdana" w:cs="Tahoma"/>
          <w:sz w:val="20"/>
          <w:szCs w:val="20"/>
          <w:lang w:eastAsia="pl-PL"/>
        </w:rPr>
      </w:pPr>
    </w:p>
    <w:p w14:paraId="6DE6EEAF" w14:textId="31FC28F5" w:rsidR="00AE3894" w:rsidRDefault="00AE3894" w:rsidP="008D60D6">
      <w:pPr>
        <w:spacing w:line="260" w:lineRule="atLeast"/>
        <w:ind w:firstLine="708"/>
        <w:jc w:val="both"/>
        <w:rPr>
          <w:rFonts w:ascii="Verdana" w:hAnsi="Verdana" w:cs="Tahoma"/>
          <w:bCs/>
          <w:sz w:val="20"/>
          <w:szCs w:val="20"/>
        </w:rPr>
      </w:pPr>
      <w:r>
        <w:rPr>
          <w:rFonts w:ascii="Verdana" w:hAnsi="Verdana" w:cs="Tahoma"/>
          <w:bCs/>
          <w:sz w:val="20"/>
          <w:szCs w:val="20"/>
        </w:rPr>
        <w:t>Niniejsza umowa została zawarta bez stosowania przepisów ustawy Prawo Zamówień Publicznych, z uwagi na wartość przedmiotu zamówienia, nie większą niż 130 000 euro.</w:t>
      </w:r>
    </w:p>
    <w:p w14:paraId="22B99022" w14:textId="77777777" w:rsidR="00AE3894" w:rsidRDefault="00AE3894" w:rsidP="008D60D6">
      <w:pPr>
        <w:spacing w:line="260" w:lineRule="atLeast"/>
        <w:jc w:val="both"/>
        <w:rPr>
          <w:rFonts w:ascii="Verdana" w:hAnsi="Verdana" w:cs="Tahoma"/>
          <w:bCs/>
          <w:sz w:val="20"/>
          <w:szCs w:val="20"/>
        </w:rPr>
      </w:pPr>
    </w:p>
    <w:p w14:paraId="47D5C50A" w14:textId="77777777" w:rsidR="00AE3894" w:rsidRDefault="00AE3894" w:rsidP="0064618E">
      <w:pPr>
        <w:spacing w:line="260" w:lineRule="atLeast"/>
        <w:jc w:val="center"/>
        <w:rPr>
          <w:rFonts w:ascii="Verdana" w:hAnsi="Verdana" w:cs="Tahoma"/>
          <w:bCs/>
          <w:sz w:val="20"/>
          <w:szCs w:val="20"/>
        </w:rPr>
      </w:pPr>
    </w:p>
    <w:p w14:paraId="30F85400" w14:textId="43DB1C34"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1</w:t>
      </w:r>
    </w:p>
    <w:p w14:paraId="41BB4F61" w14:textId="77777777" w:rsidR="00EF7634" w:rsidRPr="00937E9E" w:rsidRDefault="009B4C26"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zobowiązuje się do </w:t>
      </w:r>
      <w:r w:rsidR="00433E98" w:rsidRPr="00937E9E">
        <w:rPr>
          <w:rFonts w:ascii="Verdana" w:hAnsi="Verdana"/>
          <w:sz w:val="20"/>
          <w:szCs w:val="20"/>
        </w:rPr>
        <w:t>wykonania usługi pn.:</w:t>
      </w:r>
    </w:p>
    <w:p w14:paraId="49E10BBD" w14:textId="25266625" w:rsidR="00EF7634" w:rsidRPr="00937E9E" w:rsidRDefault="00433E98" w:rsidP="00EF7634">
      <w:pPr>
        <w:pStyle w:val="Bezodstpw"/>
        <w:ind w:left="283"/>
        <w:jc w:val="both"/>
        <w:rPr>
          <w:rFonts w:ascii="Verdana" w:hAnsi="Verdana"/>
          <w:sz w:val="20"/>
          <w:szCs w:val="20"/>
        </w:rPr>
      </w:pPr>
      <w:r w:rsidRPr="00937E9E">
        <w:rPr>
          <w:rFonts w:ascii="Verdana" w:hAnsi="Verdana"/>
          <w:b/>
          <w:sz w:val="20"/>
          <w:szCs w:val="20"/>
        </w:rPr>
        <w:t>sprawowanie</w:t>
      </w:r>
      <w:r w:rsidR="001550F0" w:rsidRPr="00937E9E">
        <w:rPr>
          <w:rFonts w:ascii="Verdana" w:hAnsi="Verdana"/>
          <w:b/>
          <w:sz w:val="20"/>
          <w:szCs w:val="20"/>
        </w:rPr>
        <w:t xml:space="preserve"> nadzoru</w:t>
      </w:r>
      <w:r w:rsidR="00F00B2F" w:rsidRPr="00937E9E">
        <w:rPr>
          <w:rFonts w:ascii="Verdana" w:hAnsi="Verdana"/>
          <w:b/>
          <w:sz w:val="20"/>
          <w:szCs w:val="20"/>
        </w:rPr>
        <w:t xml:space="preserve"> inwestorskiego</w:t>
      </w:r>
      <w:r w:rsidR="00EF7634" w:rsidRPr="00937E9E">
        <w:rPr>
          <w:rFonts w:ascii="Verdana" w:hAnsi="Verdana"/>
          <w:b/>
          <w:sz w:val="20"/>
          <w:szCs w:val="20"/>
        </w:rPr>
        <w:t xml:space="preserve"> nad realizacją umowy na roboty </w:t>
      </w:r>
      <w:r w:rsidR="001550F0" w:rsidRPr="00937E9E">
        <w:rPr>
          <w:rFonts w:ascii="Verdana" w:hAnsi="Verdana"/>
          <w:b/>
          <w:sz w:val="20"/>
          <w:szCs w:val="20"/>
        </w:rPr>
        <w:t xml:space="preserve">budowlane </w:t>
      </w:r>
      <w:r w:rsidR="0055235B">
        <w:rPr>
          <w:rFonts w:ascii="Verdana" w:hAnsi="Verdana"/>
          <w:b/>
          <w:sz w:val="20"/>
          <w:szCs w:val="20"/>
        </w:rPr>
        <w:t xml:space="preserve">i organizację ruchu </w:t>
      </w:r>
      <w:r w:rsidR="001550F0" w:rsidRPr="00937E9E">
        <w:rPr>
          <w:rFonts w:ascii="Verdana" w:hAnsi="Verdana"/>
          <w:b/>
          <w:sz w:val="20"/>
          <w:szCs w:val="20"/>
        </w:rPr>
        <w:t xml:space="preserve">dla zadania pn.: </w:t>
      </w:r>
      <w:r w:rsidR="00764EFF" w:rsidRPr="00937E9E">
        <w:rPr>
          <w:rFonts w:ascii="Verdana" w:hAnsi="Verdana"/>
          <w:b/>
          <w:sz w:val="20"/>
          <w:szCs w:val="20"/>
        </w:rPr>
        <w:t>„</w:t>
      </w:r>
      <w:r w:rsidR="00285A1D" w:rsidRPr="00937E9E">
        <w:rPr>
          <w:rFonts w:ascii="Verdana" w:hAnsi="Verdana" w:cs="Arial"/>
          <w:b/>
          <w:sz w:val="20"/>
          <w:szCs w:val="20"/>
        </w:rPr>
        <w:t xml:space="preserve">Poprawa </w:t>
      </w:r>
      <w:proofErr w:type="spellStart"/>
      <w:r w:rsidR="00285A1D" w:rsidRPr="00937E9E">
        <w:rPr>
          <w:rFonts w:ascii="Verdana" w:hAnsi="Verdana" w:cs="Arial"/>
          <w:b/>
          <w:sz w:val="20"/>
          <w:szCs w:val="20"/>
        </w:rPr>
        <w:t>brd</w:t>
      </w:r>
      <w:proofErr w:type="spellEnd"/>
      <w:r w:rsidR="00285A1D" w:rsidRPr="00937E9E">
        <w:rPr>
          <w:rFonts w:ascii="Verdana" w:hAnsi="Verdana" w:cs="Arial"/>
          <w:b/>
          <w:sz w:val="20"/>
          <w:szCs w:val="20"/>
        </w:rPr>
        <w:t xml:space="preserve"> na przejściach dla pieszych w ciągu DK</w:t>
      </w:r>
      <w:r w:rsidR="0011367D">
        <w:rPr>
          <w:rFonts w:ascii="Verdana" w:hAnsi="Verdana" w:cs="Arial"/>
          <w:b/>
          <w:sz w:val="20"/>
          <w:szCs w:val="20"/>
        </w:rPr>
        <w:t>9</w:t>
      </w:r>
      <w:r w:rsidR="00285A1D" w:rsidRPr="00937E9E">
        <w:rPr>
          <w:rFonts w:ascii="Verdana" w:hAnsi="Verdana" w:cs="Arial"/>
          <w:b/>
          <w:sz w:val="20"/>
          <w:szCs w:val="20"/>
        </w:rPr>
        <w:t xml:space="preserve"> na terenie Rejonu </w:t>
      </w:r>
      <w:r w:rsidR="004A766E">
        <w:rPr>
          <w:rFonts w:ascii="Verdana" w:hAnsi="Verdana" w:cs="Arial"/>
          <w:b/>
          <w:sz w:val="20"/>
          <w:szCs w:val="20"/>
        </w:rPr>
        <w:t xml:space="preserve">Starachowice </w:t>
      </w:r>
      <w:r w:rsidR="00285A1D" w:rsidRPr="00937E9E">
        <w:rPr>
          <w:rFonts w:ascii="Verdana" w:hAnsi="Verdana" w:cs="Arial"/>
          <w:b/>
          <w:sz w:val="20"/>
          <w:szCs w:val="20"/>
        </w:rPr>
        <w:t xml:space="preserve">w woj. świętokrzyskim poprzez wykonanie w systemie Projektuj i Buduj oświetlenia dedykowanego wraz z robotami towarzyszącymi na drodze krajowej nr </w:t>
      </w:r>
      <w:r w:rsidR="0011367D">
        <w:rPr>
          <w:rFonts w:ascii="Verdana" w:hAnsi="Verdana" w:cs="Arial"/>
          <w:b/>
          <w:sz w:val="20"/>
          <w:szCs w:val="20"/>
        </w:rPr>
        <w:t>9</w:t>
      </w:r>
      <w:r w:rsidR="00285A1D" w:rsidRPr="00937E9E">
        <w:rPr>
          <w:rFonts w:ascii="Verdana" w:hAnsi="Verdana" w:cs="Arial"/>
          <w:b/>
          <w:sz w:val="20"/>
          <w:szCs w:val="20"/>
        </w:rPr>
        <w:t xml:space="preserve"> na terenie województwa świętokrzyskiego</w:t>
      </w:r>
      <w:r w:rsidR="00764EFF" w:rsidRPr="00937E9E">
        <w:rPr>
          <w:rFonts w:ascii="Verdana" w:hAnsi="Verdana"/>
          <w:b/>
          <w:sz w:val="20"/>
          <w:szCs w:val="20"/>
        </w:rPr>
        <w:t>”</w:t>
      </w:r>
      <w:r w:rsidR="00EF7634" w:rsidRPr="00937E9E">
        <w:rPr>
          <w:rFonts w:ascii="Verdana" w:hAnsi="Verdana"/>
          <w:sz w:val="20"/>
          <w:szCs w:val="20"/>
        </w:rPr>
        <w:t>,</w:t>
      </w:r>
    </w:p>
    <w:p w14:paraId="598C20C8" w14:textId="77777777" w:rsidR="00EF7634" w:rsidRPr="00937E9E" w:rsidRDefault="009227A0" w:rsidP="00EF7634">
      <w:pPr>
        <w:pStyle w:val="Bezodstpw"/>
        <w:ind w:left="283"/>
        <w:jc w:val="both"/>
        <w:rPr>
          <w:rFonts w:ascii="Verdana" w:hAnsi="Verdana"/>
          <w:sz w:val="20"/>
          <w:szCs w:val="20"/>
        </w:rPr>
      </w:pPr>
      <w:r w:rsidRPr="00937E9E">
        <w:rPr>
          <w:rFonts w:ascii="Verdana" w:hAnsi="Verdana"/>
          <w:sz w:val="20"/>
          <w:szCs w:val="20"/>
        </w:rPr>
        <w:t>zwane</w:t>
      </w:r>
      <w:r w:rsidR="00433E98" w:rsidRPr="00937E9E">
        <w:rPr>
          <w:rFonts w:ascii="Verdana" w:hAnsi="Verdana"/>
          <w:sz w:val="20"/>
          <w:szCs w:val="20"/>
        </w:rPr>
        <w:t>j</w:t>
      </w:r>
      <w:r w:rsidR="009B4C26" w:rsidRPr="00937E9E">
        <w:rPr>
          <w:rFonts w:ascii="Verdana" w:hAnsi="Verdana"/>
          <w:sz w:val="20"/>
          <w:szCs w:val="20"/>
        </w:rPr>
        <w:t xml:space="preserve"> w dalszej treści umowy „zadaniem”.</w:t>
      </w:r>
    </w:p>
    <w:p w14:paraId="6FD291AA" w14:textId="77777777" w:rsidR="00EF7634" w:rsidRPr="00937E9E" w:rsidRDefault="00EF7634"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Wykonawca zobowiązuje się do sprawowania nadzoru inwestorskiego – zwanego dalej nadzorem inwestorskim – nad zadaniem wskazanym w ust. 1 oraz wykonywania czynności określonych w Opisie Przedmiotu Zamówienia, zgodnie z postanowieniami niniejszej umowy.</w:t>
      </w:r>
    </w:p>
    <w:p w14:paraId="7C2B0E01" w14:textId="77777777" w:rsidR="00EF7634" w:rsidRPr="00937E9E" w:rsidRDefault="00EF7634"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oświadcza, że dysponuje odpowiednią wiedzą i umiejętnościami </w:t>
      </w:r>
      <w:r w:rsidRPr="00937E9E">
        <w:rPr>
          <w:rFonts w:ascii="Verdana" w:hAnsi="Verdana"/>
          <w:sz w:val="20"/>
          <w:szCs w:val="20"/>
        </w:rPr>
        <w:br/>
        <w:t xml:space="preserve">oraz wystarczającymi środkami technicznymi do wykonania niniejszej umowy, a także </w:t>
      </w:r>
      <w:r w:rsidRPr="00937E9E">
        <w:rPr>
          <w:rFonts w:ascii="Verdana" w:hAnsi="Verdana"/>
          <w:sz w:val="20"/>
          <w:szCs w:val="20"/>
        </w:rPr>
        <w:br/>
        <w:t xml:space="preserve">że wykona ją z należytą starannością, zgodnie z obowiązującymi przepisami prawa </w:t>
      </w:r>
      <w:r w:rsidRPr="00937E9E">
        <w:rPr>
          <w:rFonts w:ascii="Verdana" w:hAnsi="Verdana"/>
          <w:sz w:val="20"/>
          <w:szCs w:val="20"/>
        </w:rPr>
        <w:br/>
        <w:t>oraz normami stosowanymi w budownictwie.</w:t>
      </w:r>
    </w:p>
    <w:p w14:paraId="1AC54842" w14:textId="77777777" w:rsidR="009B4C26" w:rsidRPr="00937E9E" w:rsidRDefault="009B4C26" w:rsidP="0064618E">
      <w:pPr>
        <w:spacing w:line="260" w:lineRule="atLeast"/>
        <w:jc w:val="center"/>
        <w:rPr>
          <w:rFonts w:ascii="Verdana" w:hAnsi="Verdana" w:cs="Tahoma"/>
          <w:b/>
          <w:bCs/>
          <w:sz w:val="20"/>
          <w:szCs w:val="20"/>
        </w:rPr>
      </w:pPr>
    </w:p>
    <w:p w14:paraId="1D71C440"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2</w:t>
      </w:r>
    </w:p>
    <w:p w14:paraId="30828E89" w14:textId="77777777" w:rsidR="00A4254E" w:rsidRPr="00937E9E" w:rsidRDefault="00A4254E" w:rsidP="00A4254E">
      <w:pPr>
        <w:pStyle w:val="Akapitzlist"/>
        <w:numPr>
          <w:ilvl w:val="0"/>
          <w:numId w:val="35"/>
        </w:numPr>
        <w:ind w:left="284" w:hanging="426"/>
        <w:rPr>
          <w:rFonts w:ascii="Verdana" w:hAnsi="Verdana"/>
          <w:iCs/>
          <w:sz w:val="20"/>
          <w:szCs w:val="20"/>
        </w:rPr>
      </w:pPr>
      <w:r w:rsidRPr="00937E9E">
        <w:rPr>
          <w:rFonts w:ascii="Verdana" w:hAnsi="Verdana"/>
          <w:iCs/>
          <w:sz w:val="20"/>
          <w:szCs w:val="20"/>
        </w:rPr>
        <w:t>Zamawiający wymaga, aby za</w:t>
      </w:r>
      <w:r w:rsidR="0049365A" w:rsidRPr="00937E9E">
        <w:rPr>
          <w:rFonts w:ascii="Verdana" w:hAnsi="Verdana"/>
          <w:iCs/>
          <w:sz w:val="20"/>
          <w:szCs w:val="20"/>
        </w:rPr>
        <w:t>danie</w:t>
      </w:r>
      <w:r w:rsidR="000D1C90" w:rsidRPr="00937E9E">
        <w:rPr>
          <w:rFonts w:ascii="Verdana" w:hAnsi="Verdana"/>
          <w:iCs/>
          <w:sz w:val="20"/>
          <w:szCs w:val="20"/>
        </w:rPr>
        <w:t xml:space="preserve"> było realizowane </w:t>
      </w:r>
      <w:r w:rsidR="000B6FF0" w:rsidRPr="00937E9E">
        <w:rPr>
          <w:rFonts w:ascii="Verdana" w:hAnsi="Verdana"/>
          <w:iCs/>
          <w:sz w:val="20"/>
          <w:szCs w:val="20"/>
        </w:rPr>
        <w:t xml:space="preserve">od dnia podpisania umowy </w:t>
      </w:r>
      <w:r w:rsidR="000B6FF0" w:rsidRPr="00937E9E">
        <w:rPr>
          <w:rFonts w:ascii="Verdana" w:hAnsi="Verdana"/>
          <w:iCs/>
          <w:sz w:val="20"/>
          <w:szCs w:val="20"/>
        </w:rPr>
        <w:br/>
        <w:t xml:space="preserve">na nadzór inwestorski, </w:t>
      </w:r>
      <w:r w:rsidR="000D1C90" w:rsidRPr="00937E9E">
        <w:rPr>
          <w:rFonts w:ascii="Verdana" w:hAnsi="Verdana"/>
          <w:iCs/>
          <w:sz w:val="20"/>
          <w:szCs w:val="20"/>
        </w:rPr>
        <w:t xml:space="preserve">w okresie </w:t>
      </w:r>
      <w:r w:rsidRPr="00937E9E">
        <w:rPr>
          <w:rFonts w:ascii="Verdana" w:hAnsi="Verdana"/>
          <w:iCs/>
          <w:sz w:val="20"/>
          <w:szCs w:val="20"/>
        </w:rPr>
        <w:t>realizacji</w:t>
      </w:r>
      <w:r w:rsidR="00FE4BD5" w:rsidRPr="00937E9E">
        <w:rPr>
          <w:rFonts w:ascii="Verdana" w:hAnsi="Verdana"/>
          <w:iCs/>
          <w:sz w:val="20"/>
          <w:szCs w:val="20"/>
        </w:rPr>
        <w:t xml:space="preserve"> robót budowlanych</w:t>
      </w:r>
      <w:r w:rsidR="009227A0" w:rsidRPr="00937E9E">
        <w:rPr>
          <w:rFonts w:ascii="Verdana" w:hAnsi="Verdana"/>
          <w:iCs/>
          <w:sz w:val="20"/>
          <w:szCs w:val="20"/>
        </w:rPr>
        <w:t>, ich odbioru</w:t>
      </w:r>
      <w:r w:rsidRPr="00937E9E">
        <w:rPr>
          <w:rFonts w:ascii="Verdana" w:hAnsi="Verdana"/>
          <w:iCs/>
          <w:sz w:val="20"/>
          <w:szCs w:val="20"/>
        </w:rPr>
        <w:t xml:space="preserve"> oraz w okresie jednego roku od </w:t>
      </w:r>
      <w:r w:rsidR="009227A0" w:rsidRPr="00937E9E">
        <w:rPr>
          <w:rFonts w:ascii="Verdana" w:hAnsi="Verdana"/>
          <w:iCs/>
          <w:sz w:val="20"/>
          <w:szCs w:val="20"/>
        </w:rPr>
        <w:t>podpisania protokołu odbioru ostatecznego robót</w:t>
      </w:r>
      <w:r w:rsidRPr="00937E9E">
        <w:rPr>
          <w:rFonts w:ascii="Verdana" w:hAnsi="Verdana"/>
          <w:iCs/>
          <w:sz w:val="20"/>
          <w:szCs w:val="20"/>
        </w:rPr>
        <w:t>.</w:t>
      </w:r>
    </w:p>
    <w:p w14:paraId="1BA2FBF5" w14:textId="77777777" w:rsidR="00A4254E" w:rsidRPr="00937E9E" w:rsidRDefault="00A4254E" w:rsidP="00A4254E">
      <w:pPr>
        <w:spacing w:line="260" w:lineRule="atLeast"/>
        <w:ind w:left="284"/>
        <w:jc w:val="both"/>
        <w:rPr>
          <w:rFonts w:ascii="Verdana" w:hAnsi="Verdana"/>
          <w:iCs/>
          <w:sz w:val="20"/>
          <w:szCs w:val="20"/>
          <w:lang w:eastAsia="pl-PL"/>
        </w:rPr>
      </w:pPr>
      <w:r w:rsidRPr="00937E9E">
        <w:rPr>
          <w:rFonts w:ascii="Verdana" w:hAnsi="Verdana"/>
          <w:iCs/>
          <w:sz w:val="20"/>
          <w:szCs w:val="20"/>
          <w:lang w:eastAsia="pl-PL"/>
        </w:rPr>
        <w:t>Termin realizacji usługi nadzoru obejmuje okresy:</w:t>
      </w:r>
    </w:p>
    <w:p w14:paraId="56A8A5D7" w14:textId="018A0707" w:rsidR="00A4254E" w:rsidRPr="008D60D6" w:rsidRDefault="00A4254E" w:rsidP="008D60D6">
      <w:pPr>
        <w:pStyle w:val="Akapitzlist"/>
        <w:numPr>
          <w:ilvl w:val="0"/>
          <w:numId w:val="34"/>
        </w:numPr>
        <w:spacing w:line="260" w:lineRule="atLeast"/>
        <w:rPr>
          <w:rFonts w:ascii="Verdana" w:hAnsi="Verdana"/>
          <w:iCs/>
          <w:color w:val="000000" w:themeColor="text1"/>
          <w:sz w:val="20"/>
          <w:szCs w:val="20"/>
        </w:rPr>
      </w:pPr>
      <w:r w:rsidRPr="008D60D6">
        <w:rPr>
          <w:rFonts w:ascii="Verdana" w:hAnsi="Verdana"/>
          <w:iCs/>
          <w:sz w:val="20"/>
          <w:szCs w:val="20"/>
        </w:rPr>
        <w:lastRenderedPageBreak/>
        <w:t>okres realizacji robót budowlanych (do czasu pisemnego zgłoszenia zak</w:t>
      </w:r>
      <w:r w:rsidR="009227A0" w:rsidRPr="008D60D6">
        <w:rPr>
          <w:rFonts w:ascii="Verdana" w:hAnsi="Verdana"/>
          <w:iCs/>
          <w:sz w:val="20"/>
          <w:szCs w:val="20"/>
        </w:rPr>
        <w:t xml:space="preserve">ończenia robót przez Wykonawcę </w:t>
      </w:r>
      <w:r w:rsidR="009227A0" w:rsidRPr="008D60D6">
        <w:rPr>
          <w:rFonts w:ascii="Verdana" w:hAnsi="Verdana"/>
          <w:iCs/>
          <w:color w:val="000000" w:themeColor="text1"/>
          <w:sz w:val="20"/>
          <w:szCs w:val="20"/>
        </w:rPr>
        <w:t>r</w:t>
      </w:r>
      <w:r w:rsidRPr="008D60D6">
        <w:rPr>
          <w:rFonts w:ascii="Verdana" w:hAnsi="Verdana"/>
          <w:iCs/>
          <w:color w:val="000000" w:themeColor="text1"/>
          <w:sz w:val="20"/>
          <w:szCs w:val="20"/>
        </w:rPr>
        <w:t xml:space="preserve">obót, nie później niż w czasie określonym w umowie </w:t>
      </w:r>
      <w:r w:rsidR="009227A0" w:rsidRPr="008D60D6">
        <w:rPr>
          <w:rFonts w:ascii="Verdana" w:hAnsi="Verdana"/>
          <w:iCs/>
          <w:color w:val="000000" w:themeColor="text1"/>
          <w:sz w:val="20"/>
          <w:szCs w:val="20"/>
        </w:rPr>
        <w:br/>
      </w:r>
      <w:r w:rsidRPr="008D60D6">
        <w:rPr>
          <w:rFonts w:ascii="Verdana" w:hAnsi="Verdana"/>
          <w:iCs/>
          <w:color w:val="000000" w:themeColor="text1"/>
          <w:sz w:val="20"/>
          <w:szCs w:val="20"/>
        </w:rPr>
        <w:t>na realizację) or</w:t>
      </w:r>
      <w:r w:rsidR="009227A0" w:rsidRPr="008D60D6">
        <w:rPr>
          <w:rFonts w:ascii="Verdana" w:hAnsi="Verdana"/>
          <w:iCs/>
          <w:color w:val="000000" w:themeColor="text1"/>
          <w:sz w:val="20"/>
          <w:szCs w:val="20"/>
        </w:rPr>
        <w:t>az czas ich odbioru (1 miesiąc),</w:t>
      </w:r>
    </w:p>
    <w:p w14:paraId="1EEF2005" w14:textId="77777777" w:rsidR="00A4254E" w:rsidRPr="003D3A4D" w:rsidRDefault="00A279AA" w:rsidP="00A4254E">
      <w:pPr>
        <w:numPr>
          <w:ilvl w:val="0"/>
          <w:numId w:val="34"/>
        </w:numPr>
        <w:spacing w:line="260" w:lineRule="atLeast"/>
        <w:ind w:left="284" w:firstLine="0"/>
        <w:jc w:val="both"/>
        <w:rPr>
          <w:rFonts w:ascii="Verdana" w:hAnsi="Verdana"/>
          <w:iCs/>
          <w:color w:val="000000" w:themeColor="text1"/>
          <w:sz w:val="20"/>
          <w:szCs w:val="20"/>
          <w:lang w:eastAsia="pl-PL"/>
        </w:rPr>
      </w:pPr>
      <w:r w:rsidRPr="003D3A4D">
        <w:rPr>
          <w:rFonts w:ascii="Verdana" w:hAnsi="Verdana"/>
          <w:iCs/>
          <w:color w:val="000000" w:themeColor="text1"/>
          <w:sz w:val="20"/>
          <w:szCs w:val="20"/>
          <w:lang w:eastAsia="pl-PL"/>
        </w:rPr>
        <w:t>okres gwarancji</w:t>
      </w:r>
      <w:r w:rsidR="00A4254E" w:rsidRPr="003D3A4D">
        <w:rPr>
          <w:rFonts w:ascii="Verdana" w:hAnsi="Verdana"/>
          <w:iCs/>
          <w:color w:val="000000" w:themeColor="text1"/>
          <w:sz w:val="20"/>
          <w:szCs w:val="20"/>
          <w:lang w:eastAsia="pl-PL"/>
        </w:rPr>
        <w:t xml:space="preserve">: 1 rok od dnia podpisania protokołu odbioru ostatecznego robót.                  </w:t>
      </w:r>
    </w:p>
    <w:p w14:paraId="56AC1D68" w14:textId="31BC01D7" w:rsidR="00A4254E" w:rsidRPr="003D3A4D" w:rsidRDefault="00A4254E" w:rsidP="00A4254E">
      <w:pPr>
        <w:pStyle w:val="Akapitzlist"/>
        <w:numPr>
          <w:ilvl w:val="0"/>
          <w:numId w:val="35"/>
        </w:numPr>
        <w:spacing w:line="260" w:lineRule="atLeast"/>
        <w:ind w:left="284" w:hanging="426"/>
        <w:rPr>
          <w:rFonts w:ascii="Verdana" w:hAnsi="Verdana"/>
          <w:iCs/>
          <w:color w:val="000000" w:themeColor="text1"/>
          <w:sz w:val="20"/>
          <w:szCs w:val="20"/>
        </w:rPr>
      </w:pPr>
      <w:r w:rsidRPr="003D3A4D">
        <w:rPr>
          <w:rFonts w:ascii="Verdana" w:hAnsi="Verdana"/>
          <w:iCs/>
          <w:color w:val="000000" w:themeColor="text1"/>
          <w:sz w:val="20"/>
          <w:szCs w:val="20"/>
        </w:rPr>
        <w:t xml:space="preserve">Planowany termin podpisania umowy na roboty budowlane, nad którymi sprawowany będzie nadzór: </w:t>
      </w:r>
      <w:r w:rsidR="003D3A4D" w:rsidRPr="003D3A4D">
        <w:rPr>
          <w:rFonts w:ascii="Verdana" w:hAnsi="Verdana"/>
          <w:iCs/>
          <w:color w:val="000000" w:themeColor="text1"/>
          <w:sz w:val="20"/>
          <w:szCs w:val="20"/>
        </w:rPr>
        <w:t>sierpień</w:t>
      </w:r>
      <w:r w:rsidRPr="003D3A4D">
        <w:rPr>
          <w:rFonts w:ascii="Verdana" w:hAnsi="Verdana"/>
          <w:iCs/>
          <w:color w:val="000000" w:themeColor="text1"/>
          <w:sz w:val="20"/>
          <w:szCs w:val="20"/>
        </w:rPr>
        <w:t xml:space="preserve"> 20</w:t>
      </w:r>
      <w:r w:rsidR="001550F0" w:rsidRPr="003D3A4D">
        <w:rPr>
          <w:rFonts w:ascii="Verdana" w:hAnsi="Verdana"/>
          <w:iCs/>
          <w:color w:val="000000" w:themeColor="text1"/>
          <w:sz w:val="20"/>
          <w:szCs w:val="20"/>
        </w:rPr>
        <w:t>2</w:t>
      </w:r>
      <w:r w:rsidR="00676E25" w:rsidRPr="003D3A4D">
        <w:rPr>
          <w:rFonts w:ascii="Verdana" w:hAnsi="Verdana"/>
          <w:iCs/>
          <w:color w:val="000000" w:themeColor="text1"/>
          <w:sz w:val="20"/>
          <w:szCs w:val="20"/>
        </w:rPr>
        <w:t>2</w:t>
      </w:r>
      <w:r w:rsidRPr="003D3A4D">
        <w:rPr>
          <w:rFonts w:ascii="Verdana" w:hAnsi="Verdana"/>
          <w:iCs/>
          <w:color w:val="000000" w:themeColor="text1"/>
          <w:sz w:val="20"/>
          <w:szCs w:val="20"/>
        </w:rPr>
        <w:t xml:space="preserve"> r. </w:t>
      </w:r>
    </w:p>
    <w:p w14:paraId="23F10476" w14:textId="3D0138C3" w:rsidR="00A4254E" w:rsidRPr="003D3A4D" w:rsidRDefault="00A4254E" w:rsidP="00A4254E">
      <w:pPr>
        <w:pStyle w:val="Akapitzlist"/>
        <w:numPr>
          <w:ilvl w:val="0"/>
          <w:numId w:val="35"/>
        </w:numPr>
        <w:spacing w:line="260" w:lineRule="atLeast"/>
        <w:ind w:left="284" w:hanging="426"/>
        <w:rPr>
          <w:rFonts w:ascii="Verdana" w:hAnsi="Verdana"/>
          <w:iCs/>
          <w:color w:val="000000" w:themeColor="text1"/>
          <w:sz w:val="20"/>
          <w:szCs w:val="20"/>
        </w:rPr>
      </w:pPr>
      <w:r w:rsidRPr="003D3A4D">
        <w:rPr>
          <w:rFonts w:ascii="Verdana" w:hAnsi="Verdana"/>
          <w:iCs/>
          <w:color w:val="000000" w:themeColor="text1"/>
          <w:sz w:val="20"/>
          <w:szCs w:val="20"/>
        </w:rPr>
        <w:t>Planowany termin zakończenia robót budowlanych, nad którymi sprawowany będzie nadzór:</w:t>
      </w:r>
      <w:r w:rsidRPr="003D3A4D">
        <w:rPr>
          <w:rFonts w:ascii="Verdana" w:hAnsi="Verdana" w:cs="Verdana"/>
          <w:color w:val="000000" w:themeColor="text1"/>
          <w:sz w:val="20"/>
          <w:szCs w:val="20"/>
        </w:rPr>
        <w:t xml:space="preserve"> </w:t>
      </w:r>
      <w:r w:rsidR="003D3A4D" w:rsidRPr="003D3A4D">
        <w:rPr>
          <w:rFonts w:ascii="Verdana" w:hAnsi="Verdana" w:cs="Verdana"/>
          <w:color w:val="000000" w:themeColor="text1"/>
          <w:sz w:val="20"/>
          <w:szCs w:val="20"/>
        </w:rPr>
        <w:t>sierpień</w:t>
      </w:r>
      <w:r w:rsidR="002F503D" w:rsidRPr="003D3A4D">
        <w:rPr>
          <w:rFonts w:ascii="Verdana" w:hAnsi="Verdana" w:cs="Verdana"/>
          <w:color w:val="000000" w:themeColor="text1"/>
          <w:sz w:val="20"/>
          <w:szCs w:val="20"/>
        </w:rPr>
        <w:t xml:space="preserve"> 2023</w:t>
      </w:r>
      <w:r w:rsidR="009227A0" w:rsidRPr="003D3A4D">
        <w:rPr>
          <w:rFonts w:ascii="Verdana" w:hAnsi="Verdana" w:cs="Verdana"/>
          <w:color w:val="000000" w:themeColor="text1"/>
          <w:sz w:val="20"/>
          <w:szCs w:val="20"/>
        </w:rPr>
        <w:t xml:space="preserve"> </w:t>
      </w:r>
      <w:r w:rsidR="00764EFF" w:rsidRPr="003D3A4D">
        <w:rPr>
          <w:rFonts w:ascii="Verdana" w:hAnsi="Verdana" w:cs="Verdana"/>
          <w:color w:val="000000" w:themeColor="text1"/>
          <w:sz w:val="20"/>
          <w:szCs w:val="20"/>
        </w:rPr>
        <w:t>r.</w:t>
      </w:r>
    </w:p>
    <w:p w14:paraId="7044E8FF" w14:textId="49B685EC" w:rsidR="00F578F7" w:rsidRPr="003D3A4D" w:rsidRDefault="00F578F7" w:rsidP="00F578F7">
      <w:pPr>
        <w:pStyle w:val="Akapitzlist"/>
        <w:numPr>
          <w:ilvl w:val="0"/>
          <w:numId w:val="35"/>
        </w:numPr>
        <w:spacing w:line="260" w:lineRule="atLeast"/>
        <w:ind w:left="284" w:hanging="426"/>
        <w:rPr>
          <w:rFonts w:ascii="Verdana" w:hAnsi="Verdana"/>
          <w:iCs/>
          <w:color w:val="000000" w:themeColor="text1"/>
          <w:sz w:val="20"/>
          <w:szCs w:val="20"/>
        </w:rPr>
      </w:pPr>
      <w:r w:rsidRPr="003D3A4D">
        <w:rPr>
          <w:rFonts w:ascii="Verdana" w:hAnsi="Verdana" w:cs="Verdana"/>
          <w:color w:val="000000" w:themeColor="text1"/>
          <w:sz w:val="20"/>
          <w:szCs w:val="20"/>
        </w:rPr>
        <w:t xml:space="preserve">Planowany okres sprawowania nadzoru inwestorskiego: </w:t>
      </w:r>
      <w:r w:rsidR="003D3A4D" w:rsidRPr="003D3A4D">
        <w:rPr>
          <w:rFonts w:ascii="Verdana" w:hAnsi="Verdana" w:cs="Verdana"/>
          <w:color w:val="000000" w:themeColor="text1"/>
          <w:sz w:val="20"/>
          <w:szCs w:val="20"/>
        </w:rPr>
        <w:t>sierpień</w:t>
      </w:r>
      <w:r w:rsidR="00676E25" w:rsidRPr="003D3A4D">
        <w:rPr>
          <w:rFonts w:ascii="Verdana" w:hAnsi="Verdana" w:cs="Verdana"/>
          <w:color w:val="000000" w:themeColor="text1"/>
          <w:sz w:val="20"/>
          <w:szCs w:val="20"/>
        </w:rPr>
        <w:t xml:space="preserve"> 2022</w:t>
      </w:r>
      <w:r w:rsidRPr="003D3A4D">
        <w:rPr>
          <w:rFonts w:ascii="Verdana" w:hAnsi="Verdana" w:cs="Verdana"/>
          <w:color w:val="000000" w:themeColor="text1"/>
          <w:sz w:val="20"/>
          <w:szCs w:val="20"/>
        </w:rPr>
        <w:t xml:space="preserve"> r. –</w:t>
      </w:r>
      <w:r w:rsidR="003D3A4D" w:rsidRPr="003D3A4D">
        <w:rPr>
          <w:rFonts w:ascii="Verdana" w:hAnsi="Verdana" w:cs="Verdana"/>
          <w:color w:val="000000" w:themeColor="text1"/>
          <w:sz w:val="20"/>
          <w:szCs w:val="20"/>
        </w:rPr>
        <w:t>sierpień</w:t>
      </w:r>
      <w:r w:rsidRPr="003D3A4D">
        <w:rPr>
          <w:rFonts w:ascii="Verdana" w:hAnsi="Verdana" w:cs="Verdana"/>
          <w:color w:val="000000" w:themeColor="text1"/>
          <w:sz w:val="20"/>
          <w:szCs w:val="20"/>
        </w:rPr>
        <w:t xml:space="preserve"> </w:t>
      </w:r>
      <w:r w:rsidR="00937E9E" w:rsidRPr="003D3A4D">
        <w:rPr>
          <w:rFonts w:ascii="Verdana" w:hAnsi="Verdana" w:cs="Verdana"/>
          <w:color w:val="000000" w:themeColor="text1"/>
          <w:sz w:val="20"/>
          <w:szCs w:val="20"/>
        </w:rPr>
        <w:t xml:space="preserve"> </w:t>
      </w:r>
      <w:r w:rsidRPr="003D3A4D">
        <w:rPr>
          <w:rFonts w:ascii="Verdana" w:hAnsi="Verdana" w:cs="Verdana"/>
          <w:color w:val="000000" w:themeColor="text1"/>
          <w:sz w:val="20"/>
          <w:szCs w:val="20"/>
        </w:rPr>
        <w:t>2024 r.</w:t>
      </w:r>
      <w:r w:rsidRPr="003D3A4D">
        <w:rPr>
          <w:rFonts w:ascii="Verdana" w:hAnsi="Verdana"/>
          <w:iCs/>
          <w:color w:val="000000" w:themeColor="text1"/>
          <w:sz w:val="20"/>
          <w:szCs w:val="20"/>
        </w:rPr>
        <w:t xml:space="preserve"> Okres ten jest zależny od okresu realizacji</w:t>
      </w:r>
      <w:r w:rsidR="00937E9E" w:rsidRPr="003D3A4D">
        <w:rPr>
          <w:rFonts w:ascii="Verdana" w:hAnsi="Verdana"/>
          <w:iCs/>
          <w:color w:val="000000" w:themeColor="text1"/>
          <w:sz w:val="20"/>
          <w:szCs w:val="20"/>
        </w:rPr>
        <w:t xml:space="preserve"> robót budowlanych i w związku </w:t>
      </w:r>
      <w:r w:rsidRPr="003D3A4D">
        <w:rPr>
          <w:rFonts w:ascii="Verdana" w:hAnsi="Verdana"/>
          <w:iCs/>
          <w:color w:val="000000" w:themeColor="text1"/>
          <w:sz w:val="20"/>
          <w:szCs w:val="20"/>
        </w:rPr>
        <w:t>z tym może ulec wydłużeniu lub skróceniu.</w:t>
      </w:r>
    </w:p>
    <w:p w14:paraId="1EAB7F71" w14:textId="77777777" w:rsidR="004470D6" w:rsidRPr="00937E9E" w:rsidRDefault="004470D6" w:rsidP="00A4254E">
      <w:pPr>
        <w:spacing w:line="260" w:lineRule="atLeast"/>
        <w:ind w:hanging="360"/>
        <w:jc w:val="both"/>
        <w:rPr>
          <w:rFonts w:ascii="Verdana" w:hAnsi="Verdana" w:cs="Verdana"/>
          <w:sz w:val="20"/>
          <w:szCs w:val="20"/>
        </w:rPr>
      </w:pPr>
    </w:p>
    <w:p w14:paraId="3444CED2"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3</w:t>
      </w:r>
    </w:p>
    <w:p w14:paraId="4EBF0DAE" w14:textId="77777777" w:rsidR="009B4C26" w:rsidRPr="00937E9E" w:rsidRDefault="009B4C26" w:rsidP="0064618E">
      <w:pPr>
        <w:spacing w:line="260" w:lineRule="atLeast"/>
        <w:jc w:val="both"/>
        <w:rPr>
          <w:rFonts w:ascii="Verdana" w:hAnsi="Verdana" w:cs="Tahoma"/>
          <w:sz w:val="20"/>
          <w:szCs w:val="20"/>
        </w:rPr>
      </w:pPr>
      <w:r w:rsidRPr="00937E9E">
        <w:rPr>
          <w:rFonts w:ascii="Verdana" w:hAnsi="Verdana" w:cs="Tahoma"/>
          <w:sz w:val="20"/>
          <w:szCs w:val="20"/>
        </w:rPr>
        <w:t>Wykonawca ponosi wobec Zamawiającego odpowiedzialność za wyrządzenie szkody będącej normalnym następstwem nienależytego wykonania czynności objętych niniejszą umową, ocenianego w</w:t>
      </w:r>
      <w:r w:rsidR="0027612B" w:rsidRPr="00937E9E">
        <w:rPr>
          <w:rFonts w:ascii="Verdana" w:hAnsi="Verdana" w:cs="Tahoma"/>
          <w:sz w:val="20"/>
          <w:szCs w:val="20"/>
        </w:rPr>
        <w:t> </w:t>
      </w:r>
      <w:r w:rsidRPr="00937E9E">
        <w:rPr>
          <w:rFonts w:ascii="Verdana" w:hAnsi="Verdana" w:cs="Tahoma"/>
          <w:sz w:val="20"/>
          <w:szCs w:val="20"/>
        </w:rPr>
        <w:t>granicach przewidzianych dla umów starannego działania.</w:t>
      </w:r>
    </w:p>
    <w:p w14:paraId="127C9951" w14:textId="77777777" w:rsidR="00A4254E" w:rsidRPr="00937E9E" w:rsidRDefault="00A4254E" w:rsidP="0064618E">
      <w:pPr>
        <w:spacing w:line="260" w:lineRule="atLeast"/>
        <w:jc w:val="center"/>
        <w:rPr>
          <w:rFonts w:ascii="Verdana" w:hAnsi="Verdana" w:cs="Tahoma"/>
          <w:bCs/>
          <w:sz w:val="20"/>
          <w:szCs w:val="20"/>
        </w:rPr>
      </w:pPr>
    </w:p>
    <w:p w14:paraId="51126861"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4</w:t>
      </w:r>
    </w:p>
    <w:p w14:paraId="4A3B34AB" w14:textId="77777777" w:rsidR="00D60AD2" w:rsidRPr="00937E9E" w:rsidRDefault="00D60AD2" w:rsidP="00A4254E">
      <w:pPr>
        <w:pStyle w:val="Akapitzlist"/>
        <w:numPr>
          <w:ilvl w:val="0"/>
          <w:numId w:val="7"/>
        </w:numPr>
        <w:tabs>
          <w:tab w:val="left" w:pos="142"/>
        </w:tabs>
        <w:spacing w:line="260" w:lineRule="atLeast"/>
        <w:ind w:left="142" w:hanging="284"/>
        <w:rPr>
          <w:rFonts w:ascii="Verdana" w:hAnsi="Verdana" w:cs="Tahoma"/>
          <w:sz w:val="20"/>
          <w:szCs w:val="20"/>
        </w:rPr>
      </w:pPr>
      <w:r w:rsidRPr="00937E9E">
        <w:rPr>
          <w:rFonts w:ascii="Verdana" w:hAnsi="Verdana" w:cs="Tahoma"/>
          <w:sz w:val="20"/>
          <w:szCs w:val="20"/>
        </w:rPr>
        <w:t xml:space="preserve">Wykonawca zobowiązuje się do sprawowania funkcji nadzoru inwestorskiego zgodnie </w:t>
      </w:r>
      <w:r w:rsidR="002E188C" w:rsidRPr="00937E9E">
        <w:rPr>
          <w:rFonts w:ascii="Verdana" w:hAnsi="Verdana" w:cs="Tahoma"/>
          <w:sz w:val="20"/>
          <w:szCs w:val="20"/>
        </w:rPr>
        <w:br/>
      </w:r>
      <w:r w:rsidRPr="00937E9E">
        <w:rPr>
          <w:rFonts w:ascii="Verdana" w:hAnsi="Verdana" w:cs="Tahoma"/>
          <w:sz w:val="20"/>
          <w:szCs w:val="20"/>
        </w:rPr>
        <w:t xml:space="preserve">z ustawą </w:t>
      </w:r>
      <w:r w:rsidR="002E188C" w:rsidRPr="00937E9E">
        <w:rPr>
          <w:rFonts w:ascii="Verdana" w:hAnsi="Verdana" w:cs="Tahoma"/>
          <w:sz w:val="20"/>
          <w:szCs w:val="20"/>
        </w:rPr>
        <w:t xml:space="preserve">Prawo budowlane </w:t>
      </w:r>
      <w:r w:rsidRPr="00937E9E">
        <w:rPr>
          <w:rFonts w:ascii="Verdana" w:hAnsi="Verdana" w:cs="Tahoma"/>
          <w:sz w:val="20"/>
          <w:szCs w:val="20"/>
        </w:rPr>
        <w:t>z</w:t>
      </w:r>
      <w:r w:rsidR="0027612B" w:rsidRPr="00937E9E">
        <w:rPr>
          <w:rFonts w:ascii="Verdana" w:hAnsi="Verdana" w:cs="Tahoma"/>
          <w:sz w:val="20"/>
          <w:szCs w:val="20"/>
        </w:rPr>
        <w:t> </w:t>
      </w:r>
      <w:r w:rsidRPr="00937E9E">
        <w:rPr>
          <w:rFonts w:ascii="Verdana" w:hAnsi="Verdana" w:cs="Tahoma"/>
          <w:sz w:val="20"/>
          <w:szCs w:val="20"/>
        </w:rPr>
        <w:t>dnia 7 lipca 1994</w:t>
      </w:r>
      <w:r w:rsidR="002E188C" w:rsidRPr="00937E9E">
        <w:rPr>
          <w:rFonts w:ascii="Verdana" w:hAnsi="Verdana" w:cs="Tahoma"/>
          <w:sz w:val="20"/>
          <w:szCs w:val="20"/>
        </w:rPr>
        <w:t xml:space="preserve"> r.</w:t>
      </w:r>
    </w:p>
    <w:p w14:paraId="5C605F62" w14:textId="77777777" w:rsidR="009B4C26" w:rsidRPr="00937E9E" w:rsidRDefault="00740E3A" w:rsidP="00A4254E">
      <w:pPr>
        <w:spacing w:line="260" w:lineRule="atLeast"/>
        <w:ind w:left="142" w:hanging="284"/>
        <w:jc w:val="both"/>
        <w:rPr>
          <w:rFonts w:ascii="Verdana" w:hAnsi="Verdana" w:cs="Tahoma"/>
          <w:sz w:val="20"/>
          <w:szCs w:val="20"/>
        </w:rPr>
      </w:pPr>
      <w:r w:rsidRPr="00937E9E">
        <w:rPr>
          <w:rFonts w:ascii="Verdana" w:hAnsi="Verdana" w:cs="Tahoma"/>
          <w:sz w:val="20"/>
          <w:szCs w:val="20"/>
        </w:rPr>
        <w:t xml:space="preserve">2. </w:t>
      </w:r>
      <w:r w:rsidR="009B4C26" w:rsidRPr="00937E9E">
        <w:rPr>
          <w:rFonts w:ascii="Verdana" w:hAnsi="Verdana" w:cs="Tahoma"/>
          <w:sz w:val="20"/>
          <w:szCs w:val="20"/>
        </w:rPr>
        <w:t>Strony ustalają, że do szczegółowych obowiązków Wykonawcy należą wszystkie czynności wymienione w </w:t>
      </w:r>
      <w:r w:rsidR="00512B6E" w:rsidRPr="00937E9E">
        <w:rPr>
          <w:rFonts w:ascii="Verdana" w:hAnsi="Verdana"/>
          <w:b/>
          <w:sz w:val="20"/>
          <w:szCs w:val="20"/>
        </w:rPr>
        <w:t>Opisie Przedmiotu Zamówienia</w:t>
      </w:r>
      <w:r w:rsidR="00512B6E" w:rsidRPr="00937E9E">
        <w:rPr>
          <w:rFonts w:ascii="Verdana" w:hAnsi="Verdana"/>
          <w:sz w:val="20"/>
          <w:szCs w:val="20"/>
        </w:rPr>
        <w:t>.</w:t>
      </w:r>
    </w:p>
    <w:p w14:paraId="78381594" w14:textId="77777777" w:rsidR="00A4254E" w:rsidRPr="00937E9E" w:rsidRDefault="00A4254E" w:rsidP="0064618E">
      <w:pPr>
        <w:spacing w:line="260" w:lineRule="atLeast"/>
        <w:jc w:val="center"/>
        <w:rPr>
          <w:rFonts w:ascii="Verdana" w:hAnsi="Verdana" w:cs="Tahoma"/>
          <w:bCs/>
          <w:sz w:val="20"/>
          <w:szCs w:val="20"/>
        </w:rPr>
      </w:pPr>
    </w:p>
    <w:p w14:paraId="1AA0CCF3"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5</w:t>
      </w:r>
    </w:p>
    <w:p w14:paraId="25E33542" w14:textId="77777777" w:rsidR="009B4C26" w:rsidRPr="00937E9E" w:rsidRDefault="002E188C" w:rsidP="0064618E">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zobowiązany jest zapewnić do realizacji zadania</w:t>
      </w:r>
      <w:r w:rsidR="00A85B48" w:rsidRPr="00937E9E">
        <w:rPr>
          <w:rFonts w:ascii="Verdana" w:hAnsi="Verdana" w:cs="Tahoma"/>
          <w:sz w:val="20"/>
          <w:szCs w:val="20"/>
        </w:rPr>
        <w:t xml:space="preserve"> objętego umową osoby posiadające stosowne kwalifikacje zawodowe i uprawnienia budowlane.</w:t>
      </w:r>
    </w:p>
    <w:p w14:paraId="187EFA8C" w14:textId="77777777" w:rsidR="00676E25" w:rsidRPr="00937E9E" w:rsidRDefault="009B4C26" w:rsidP="009948DA">
      <w:pPr>
        <w:spacing w:line="260" w:lineRule="atLeast"/>
        <w:ind w:left="360"/>
        <w:rPr>
          <w:rFonts w:ascii="Verdana" w:hAnsi="Verdana"/>
          <w:bCs/>
          <w:sz w:val="20"/>
          <w:szCs w:val="20"/>
        </w:rPr>
      </w:pPr>
      <w:r w:rsidRPr="00937E9E">
        <w:rPr>
          <w:rFonts w:ascii="Verdana" w:hAnsi="Verdana" w:cs="Tahoma"/>
          <w:sz w:val="20"/>
          <w:szCs w:val="20"/>
        </w:rPr>
        <w:t>Wyk</w:t>
      </w:r>
      <w:r w:rsidR="00084BBE" w:rsidRPr="00937E9E">
        <w:rPr>
          <w:rFonts w:ascii="Verdana" w:hAnsi="Verdana" w:cs="Tahoma"/>
          <w:sz w:val="20"/>
          <w:szCs w:val="20"/>
        </w:rPr>
        <w:t>onawca ustanawia</w:t>
      </w:r>
      <w:r w:rsidR="00C4035F" w:rsidRPr="00937E9E">
        <w:rPr>
          <w:rFonts w:ascii="Verdana" w:hAnsi="Verdana" w:cs="Tahoma"/>
          <w:sz w:val="20"/>
          <w:szCs w:val="20"/>
        </w:rPr>
        <w:t>:</w:t>
      </w:r>
      <w:r w:rsidR="00A4254E" w:rsidRPr="00937E9E">
        <w:rPr>
          <w:rFonts w:ascii="Verdana" w:hAnsi="Verdana" w:cs="Tahoma"/>
          <w:sz w:val="20"/>
          <w:szCs w:val="20"/>
        </w:rPr>
        <w:t xml:space="preserve"> </w:t>
      </w:r>
      <w:r w:rsidR="00A4254E" w:rsidRPr="00937E9E">
        <w:rPr>
          <w:rFonts w:ascii="Verdana" w:hAnsi="Verdana" w:cs="Tahoma"/>
          <w:sz w:val="20"/>
          <w:szCs w:val="20"/>
        </w:rPr>
        <w:br/>
      </w:r>
      <w:r w:rsidR="007D1D95" w:rsidRPr="00937E9E">
        <w:rPr>
          <w:rFonts w:ascii="Verdana" w:hAnsi="Verdana"/>
          <w:b/>
          <w:bCs/>
          <w:sz w:val="20"/>
          <w:szCs w:val="20"/>
        </w:rPr>
        <w:t>Inspektora nadzoru</w:t>
      </w:r>
      <w:r w:rsidR="002E188C" w:rsidRPr="00937E9E">
        <w:rPr>
          <w:rFonts w:ascii="Verdana" w:hAnsi="Verdana"/>
          <w:b/>
          <w:bCs/>
          <w:sz w:val="20"/>
          <w:szCs w:val="20"/>
        </w:rPr>
        <w:t xml:space="preserve"> </w:t>
      </w:r>
      <w:r w:rsidR="00A85B48" w:rsidRPr="00937E9E">
        <w:rPr>
          <w:rFonts w:ascii="Verdana" w:hAnsi="Verdana"/>
          <w:bCs/>
          <w:sz w:val="20"/>
          <w:szCs w:val="20"/>
        </w:rPr>
        <w:t>w osobie:</w:t>
      </w:r>
    </w:p>
    <w:p w14:paraId="5A5E90F8" w14:textId="77777777" w:rsidR="00753B20" w:rsidRPr="00937E9E" w:rsidRDefault="002E188C" w:rsidP="009948DA">
      <w:pPr>
        <w:spacing w:line="260" w:lineRule="atLeast"/>
        <w:ind w:left="360"/>
        <w:rPr>
          <w:rFonts w:ascii="Verdana" w:hAnsi="Verdana" w:cs="Tahoma"/>
          <w:sz w:val="20"/>
          <w:szCs w:val="20"/>
          <w:lang w:eastAsia="pl-PL"/>
        </w:rPr>
      </w:pPr>
      <w:r w:rsidRPr="00937E9E">
        <w:rPr>
          <w:rFonts w:ascii="Verdana" w:hAnsi="Verdana" w:cs="Tahoma"/>
          <w:sz w:val="20"/>
          <w:szCs w:val="20"/>
          <w:lang w:eastAsia="pl-PL"/>
        </w:rPr>
        <w:t>_________________</w:t>
      </w:r>
      <w:r w:rsidR="00A85B48" w:rsidRPr="00937E9E">
        <w:rPr>
          <w:rFonts w:ascii="Verdana" w:hAnsi="Verdana" w:cs="Tahoma"/>
          <w:sz w:val="20"/>
          <w:szCs w:val="20"/>
          <w:lang w:eastAsia="pl-PL"/>
        </w:rPr>
        <w:t>______________________,</w:t>
      </w:r>
    </w:p>
    <w:p w14:paraId="78EC5833" w14:textId="77777777" w:rsidR="009B4C26" w:rsidRPr="00937E9E" w:rsidRDefault="009B4C26" w:rsidP="004144A8">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Każda zmiana personelu, o którym mowa w ust. 1 wymaga </w:t>
      </w:r>
      <w:r w:rsidR="004144A8" w:rsidRPr="00937E9E">
        <w:rPr>
          <w:rFonts w:ascii="Verdana" w:hAnsi="Verdana" w:cs="Tahoma"/>
          <w:sz w:val="20"/>
          <w:szCs w:val="20"/>
        </w:rPr>
        <w:t>pisemnej zgody Zamawiającego i nie wymaga sporządzenia aneksu do umowy (nie stanowi zmiany treści umowy).</w:t>
      </w:r>
    </w:p>
    <w:p w14:paraId="1E00A220" w14:textId="77777777" w:rsidR="00753B20" w:rsidRPr="00937E9E" w:rsidRDefault="009B4C26" w:rsidP="00753B20">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w:t>
      </w:r>
      <w:r w:rsidR="00A85B48" w:rsidRPr="00937E9E">
        <w:rPr>
          <w:rFonts w:ascii="Verdana" w:hAnsi="Verdana" w:cs="Tahoma"/>
          <w:sz w:val="20"/>
          <w:szCs w:val="20"/>
        </w:rPr>
        <w:t>awiaj</w:t>
      </w:r>
      <w:r w:rsidR="00676E25" w:rsidRPr="00937E9E">
        <w:rPr>
          <w:rFonts w:ascii="Verdana" w:hAnsi="Verdana" w:cs="Tahoma"/>
          <w:sz w:val="20"/>
          <w:szCs w:val="20"/>
        </w:rPr>
        <w:t>ący wyznacza jako swoich</w:t>
      </w:r>
      <w:r w:rsidR="00A85B48" w:rsidRPr="00937E9E">
        <w:rPr>
          <w:rFonts w:ascii="Verdana" w:hAnsi="Verdana" w:cs="Tahoma"/>
          <w:sz w:val="20"/>
          <w:szCs w:val="20"/>
        </w:rPr>
        <w:t xml:space="preserve"> p</w:t>
      </w:r>
      <w:r w:rsidR="00676E25" w:rsidRPr="00937E9E">
        <w:rPr>
          <w:rFonts w:ascii="Verdana" w:hAnsi="Verdana" w:cs="Tahoma"/>
          <w:sz w:val="20"/>
          <w:szCs w:val="20"/>
        </w:rPr>
        <w:t>rzedstawicieli</w:t>
      </w:r>
      <w:r w:rsidRPr="00937E9E">
        <w:rPr>
          <w:rFonts w:ascii="Verdana" w:hAnsi="Verdana" w:cs="Tahoma"/>
          <w:sz w:val="20"/>
          <w:szCs w:val="20"/>
        </w:rPr>
        <w:t xml:space="preserve"> </w:t>
      </w:r>
      <w:r w:rsidR="00676E25" w:rsidRPr="00937E9E">
        <w:rPr>
          <w:rFonts w:ascii="Verdana" w:hAnsi="Verdana" w:cs="Tahoma"/>
          <w:b/>
          <w:sz w:val="20"/>
          <w:szCs w:val="20"/>
        </w:rPr>
        <w:t>Koordynatorów</w:t>
      </w:r>
      <w:r w:rsidR="00A85B48" w:rsidRPr="00937E9E">
        <w:rPr>
          <w:rFonts w:ascii="Verdana" w:hAnsi="Verdana" w:cs="Tahoma"/>
          <w:b/>
          <w:sz w:val="20"/>
          <w:szCs w:val="20"/>
        </w:rPr>
        <w:t xml:space="preserve"> p</w:t>
      </w:r>
      <w:r w:rsidR="00676E25" w:rsidRPr="00937E9E">
        <w:rPr>
          <w:rFonts w:ascii="Verdana" w:hAnsi="Verdana" w:cs="Tahoma"/>
          <w:b/>
          <w:sz w:val="20"/>
          <w:szCs w:val="20"/>
        </w:rPr>
        <w:t>rojektu</w:t>
      </w:r>
      <w:r w:rsidR="00A85B48" w:rsidRPr="00937E9E">
        <w:rPr>
          <w:rFonts w:ascii="Verdana" w:hAnsi="Verdana" w:cs="Tahoma"/>
          <w:b/>
          <w:sz w:val="20"/>
          <w:szCs w:val="20"/>
        </w:rPr>
        <w:t xml:space="preserve"> </w:t>
      </w:r>
      <w:r w:rsidR="00676E25" w:rsidRPr="00937E9E">
        <w:rPr>
          <w:rFonts w:ascii="Verdana" w:hAnsi="Verdana" w:cs="Tahoma"/>
          <w:b/>
          <w:sz w:val="20"/>
          <w:szCs w:val="20"/>
        </w:rPr>
        <w:br/>
      </w:r>
      <w:r w:rsidR="00676E25" w:rsidRPr="00937E9E">
        <w:rPr>
          <w:rFonts w:ascii="Verdana" w:hAnsi="Verdana" w:cs="Tahoma"/>
          <w:sz w:val="20"/>
          <w:szCs w:val="20"/>
        </w:rPr>
        <w:t>w osobach</w:t>
      </w:r>
      <w:r w:rsidR="00A85B48" w:rsidRPr="00937E9E">
        <w:rPr>
          <w:rFonts w:ascii="Verdana" w:hAnsi="Verdana" w:cs="Tahoma"/>
          <w:sz w:val="20"/>
          <w:szCs w:val="20"/>
        </w:rPr>
        <w:t>:</w:t>
      </w:r>
      <w:r w:rsidR="00990F9D" w:rsidRPr="00937E9E">
        <w:rPr>
          <w:rFonts w:ascii="Verdana" w:hAnsi="Verdana" w:cs="Tahoma"/>
          <w:sz w:val="20"/>
          <w:szCs w:val="20"/>
        </w:rPr>
        <w:t xml:space="preserve"> </w:t>
      </w:r>
    </w:p>
    <w:p w14:paraId="725B52B2" w14:textId="62E7182F" w:rsidR="0027612B" w:rsidRPr="00937E9E" w:rsidRDefault="002E188C" w:rsidP="004A766E">
      <w:pPr>
        <w:spacing w:line="260" w:lineRule="atLeast"/>
        <w:ind w:left="360"/>
        <w:jc w:val="both"/>
        <w:rPr>
          <w:rFonts w:ascii="Verdana" w:hAnsi="Verdana" w:cs="Tahoma"/>
          <w:sz w:val="20"/>
          <w:szCs w:val="20"/>
        </w:rPr>
      </w:pPr>
      <w:r w:rsidRPr="00937E9E">
        <w:rPr>
          <w:rFonts w:ascii="Verdana" w:hAnsi="Verdana" w:cs="Tahoma"/>
          <w:sz w:val="20"/>
          <w:szCs w:val="20"/>
          <w:lang w:eastAsia="pl-PL"/>
        </w:rPr>
        <w:t>______________</w:t>
      </w:r>
      <w:r w:rsidR="00676E25" w:rsidRPr="00937E9E">
        <w:rPr>
          <w:rFonts w:ascii="Verdana" w:hAnsi="Verdana" w:cs="Tahoma"/>
          <w:sz w:val="20"/>
          <w:szCs w:val="20"/>
          <w:lang w:eastAsia="pl-PL"/>
        </w:rPr>
        <w:t xml:space="preserve">____- Rejon </w:t>
      </w:r>
      <w:r w:rsidR="004A766E">
        <w:rPr>
          <w:rFonts w:ascii="Verdana" w:hAnsi="Verdana" w:cs="Tahoma"/>
          <w:sz w:val="20"/>
          <w:szCs w:val="20"/>
          <w:lang w:eastAsia="pl-PL"/>
        </w:rPr>
        <w:t>Starachowice</w:t>
      </w:r>
    </w:p>
    <w:p w14:paraId="34805BBE"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6</w:t>
      </w:r>
    </w:p>
    <w:p w14:paraId="3B4C6336"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Zamawiający zastrzega sobie prawo do uzyskiwania bezpośrednich informacji i danych, co do postępu realizacji zadania.</w:t>
      </w:r>
    </w:p>
    <w:p w14:paraId="7C86EAA0"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Jeżeli Zamawiający zgłosi do Wykonawcy uwagi lub zastrzeżenia</w:t>
      </w:r>
      <w:r w:rsidR="00FE4BD5" w:rsidRPr="00937E9E">
        <w:rPr>
          <w:rFonts w:ascii="Verdana" w:hAnsi="Verdana" w:cs="Tahoma"/>
          <w:sz w:val="20"/>
          <w:szCs w:val="20"/>
        </w:rPr>
        <w:t xml:space="preserve"> co do realizacji zadania</w:t>
      </w:r>
      <w:r w:rsidRPr="00937E9E">
        <w:rPr>
          <w:rFonts w:ascii="Verdana" w:hAnsi="Verdana" w:cs="Tahoma"/>
          <w:sz w:val="20"/>
          <w:szCs w:val="20"/>
        </w:rPr>
        <w:t xml:space="preserve">, na Wykonawcy będzie ciążył obowiązek zawiadomienia Zamawiającego niezwłocznie </w:t>
      </w:r>
      <w:r w:rsidR="00A85B48" w:rsidRPr="00937E9E">
        <w:rPr>
          <w:rFonts w:ascii="Verdana" w:hAnsi="Verdana" w:cs="Tahoma"/>
          <w:sz w:val="20"/>
          <w:szCs w:val="20"/>
        </w:rPr>
        <w:br/>
      </w:r>
      <w:r w:rsidRPr="00937E9E">
        <w:rPr>
          <w:rFonts w:ascii="Verdana" w:hAnsi="Verdana" w:cs="Tahoma"/>
          <w:sz w:val="20"/>
          <w:szCs w:val="20"/>
        </w:rPr>
        <w:t>o zajętym stanowisku</w:t>
      </w:r>
      <w:r w:rsidR="00A85B48" w:rsidRPr="00937E9E">
        <w:rPr>
          <w:rFonts w:ascii="Verdana" w:hAnsi="Verdana" w:cs="Tahoma"/>
          <w:sz w:val="20"/>
          <w:szCs w:val="20"/>
        </w:rPr>
        <w:t>,</w:t>
      </w:r>
      <w:r w:rsidRPr="00937E9E">
        <w:rPr>
          <w:rFonts w:ascii="Verdana" w:hAnsi="Verdana" w:cs="Tahoma"/>
          <w:sz w:val="20"/>
          <w:szCs w:val="20"/>
        </w:rPr>
        <w:t xml:space="preserve"> względnie podjętych działaniach.</w:t>
      </w:r>
    </w:p>
    <w:p w14:paraId="5EE3FE6C" w14:textId="77777777" w:rsidR="00740E3A" w:rsidRPr="00937E9E" w:rsidRDefault="00740E3A" w:rsidP="0064618E">
      <w:pPr>
        <w:tabs>
          <w:tab w:val="num" w:pos="360"/>
        </w:tabs>
        <w:spacing w:line="260" w:lineRule="atLeast"/>
        <w:ind w:left="360" w:hanging="360"/>
        <w:jc w:val="center"/>
        <w:rPr>
          <w:rFonts w:ascii="Verdana" w:hAnsi="Verdana" w:cs="Tahoma"/>
          <w:bCs/>
          <w:sz w:val="20"/>
          <w:szCs w:val="20"/>
        </w:rPr>
      </w:pPr>
    </w:p>
    <w:p w14:paraId="6BA470A4" w14:textId="77777777" w:rsidR="009B4C26" w:rsidRPr="00937E9E" w:rsidRDefault="009B4C26" w:rsidP="0064618E">
      <w:pPr>
        <w:tabs>
          <w:tab w:val="num" w:pos="360"/>
        </w:tabs>
        <w:spacing w:line="260" w:lineRule="atLeast"/>
        <w:ind w:left="360" w:hanging="360"/>
        <w:jc w:val="center"/>
        <w:rPr>
          <w:rFonts w:ascii="Verdana" w:hAnsi="Verdana" w:cs="Tahoma"/>
          <w:bCs/>
          <w:sz w:val="20"/>
          <w:szCs w:val="20"/>
        </w:rPr>
      </w:pPr>
      <w:r w:rsidRPr="00937E9E">
        <w:rPr>
          <w:rFonts w:ascii="Verdana" w:hAnsi="Verdana" w:cs="Tahoma"/>
          <w:bCs/>
          <w:sz w:val="20"/>
          <w:szCs w:val="20"/>
        </w:rPr>
        <w:t>§ 7</w:t>
      </w:r>
    </w:p>
    <w:p w14:paraId="1E8223A3" w14:textId="77777777"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1. Wynagrodzenie Wykonawcy za pełnienie czynności objętych niniejszą umową</w:t>
      </w:r>
      <w:r w:rsidR="00A85B48" w:rsidRPr="00937E9E">
        <w:rPr>
          <w:rFonts w:ascii="Verdana" w:hAnsi="Verdana" w:cs="Tahoma"/>
          <w:sz w:val="20"/>
          <w:szCs w:val="20"/>
        </w:rPr>
        <w:t>,</w:t>
      </w:r>
      <w:r w:rsidRPr="00937E9E">
        <w:rPr>
          <w:rFonts w:ascii="Verdana" w:hAnsi="Verdana" w:cs="Tahoma"/>
          <w:sz w:val="20"/>
          <w:szCs w:val="20"/>
        </w:rPr>
        <w:t xml:space="preserve"> </w:t>
      </w:r>
      <w:r w:rsidR="00A85B48" w:rsidRPr="00937E9E">
        <w:rPr>
          <w:rFonts w:ascii="Verdana" w:hAnsi="Verdana" w:cs="Tahoma"/>
          <w:sz w:val="20"/>
          <w:szCs w:val="20"/>
        </w:rPr>
        <w:br/>
      </w:r>
      <w:r w:rsidRPr="00937E9E">
        <w:rPr>
          <w:rFonts w:ascii="Verdana" w:hAnsi="Verdana" w:cs="Tahoma"/>
          <w:sz w:val="20"/>
          <w:szCs w:val="20"/>
        </w:rPr>
        <w:t>zgodnie z ofertą Wykonawcy</w:t>
      </w:r>
      <w:r w:rsidR="00A85B48" w:rsidRPr="00937E9E">
        <w:rPr>
          <w:rFonts w:ascii="Verdana" w:hAnsi="Verdana" w:cs="Tahoma"/>
          <w:sz w:val="20"/>
          <w:szCs w:val="20"/>
        </w:rPr>
        <w:t>,</w:t>
      </w:r>
      <w:r w:rsidRPr="00937E9E">
        <w:rPr>
          <w:rFonts w:ascii="Verdana" w:hAnsi="Verdana" w:cs="Tahoma"/>
          <w:sz w:val="20"/>
          <w:szCs w:val="20"/>
        </w:rPr>
        <w:t xml:space="preserve"> strony ustalają na kwotę</w:t>
      </w:r>
      <w:r w:rsidR="00A85B48" w:rsidRPr="00937E9E">
        <w:rPr>
          <w:rFonts w:ascii="Verdana" w:hAnsi="Verdana" w:cs="Tahoma"/>
          <w:sz w:val="20"/>
          <w:szCs w:val="20"/>
        </w:rPr>
        <w:t xml:space="preserve"> </w:t>
      </w:r>
      <w:r w:rsidR="00A85B48" w:rsidRPr="00937E9E">
        <w:rPr>
          <w:rFonts w:ascii="Verdana" w:hAnsi="Verdana" w:cs="Tahoma"/>
          <w:b/>
          <w:sz w:val="20"/>
          <w:szCs w:val="20"/>
        </w:rPr>
        <w:t>netto</w:t>
      </w:r>
      <w:r w:rsidRPr="00937E9E">
        <w:rPr>
          <w:rFonts w:ascii="Verdana" w:hAnsi="Verdana" w:cs="Tahoma"/>
          <w:b/>
          <w:sz w:val="20"/>
          <w:szCs w:val="20"/>
        </w:rPr>
        <w:t xml:space="preserve"> </w:t>
      </w:r>
      <w:r w:rsidR="00A85B48" w:rsidRPr="00937E9E">
        <w:rPr>
          <w:rFonts w:ascii="Verdana" w:hAnsi="Verdana" w:cs="Tahoma"/>
          <w:b/>
          <w:sz w:val="20"/>
          <w:szCs w:val="20"/>
          <w:lang w:eastAsia="pl-PL"/>
        </w:rPr>
        <w:t>___________________</w:t>
      </w:r>
      <w:r w:rsidR="00A85B48" w:rsidRPr="00937E9E">
        <w:rPr>
          <w:rFonts w:ascii="Verdana" w:hAnsi="Verdana" w:cs="Tahoma"/>
          <w:sz w:val="20"/>
          <w:szCs w:val="20"/>
          <w:lang w:eastAsia="pl-PL"/>
        </w:rPr>
        <w:t xml:space="preserve"> PLN </w:t>
      </w:r>
      <w:r w:rsidRPr="00937E9E">
        <w:rPr>
          <w:rFonts w:ascii="Verdana" w:hAnsi="Verdana" w:cs="Tahoma"/>
          <w:sz w:val="20"/>
          <w:szCs w:val="20"/>
        </w:rPr>
        <w:t xml:space="preserve">plus </w:t>
      </w:r>
      <w:r w:rsidR="00763C11" w:rsidRPr="00937E9E">
        <w:rPr>
          <w:rFonts w:ascii="Verdana" w:hAnsi="Verdana" w:cs="Tahoma"/>
          <w:sz w:val="20"/>
          <w:szCs w:val="20"/>
        </w:rPr>
        <w:t>23</w:t>
      </w:r>
      <w:r w:rsidRPr="00937E9E">
        <w:rPr>
          <w:rFonts w:ascii="Verdana" w:hAnsi="Verdana" w:cs="Tahoma"/>
          <w:sz w:val="20"/>
          <w:szCs w:val="20"/>
        </w:rPr>
        <w:t xml:space="preserve"> %</w:t>
      </w:r>
      <w:r w:rsidR="00A85B48" w:rsidRPr="00937E9E">
        <w:rPr>
          <w:rFonts w:ascii="Verdana" w:hAnsi="Verdana" w:cs="Tahoma"/>
          <w:sz w:val="20"/>
          <w:szCs w:val="20"/>
        </w:rPr>
        <w:t xml:space="preserve"> podatek VAT w kwocie </w:t>
      </w:r>
      <w:r w:rsidR="00A85B48" w:rsidRPr="00937E9E">
        <w:rPr>
          <w:rFonts w:ascii="Verdana" w:hAnsi="Verdana" w:cs="Tahoma"/>
          <w:b/>
          <w:sz w:val="20"/>
          <w:szCs w:val="20"/>
          <w:lang w:eastAsia="pl-PL"/>
        </w:rPr>
        <w:t xml:space="preserve">___________________ </w:t>
      </w:r>
      <w:r w:rsidR="00A85B48" w:rsidRPr="00937E9E">
        <w:rPr>
          <w:rFonts w:ascii="Verdana" w:hAnsi="Verdana" w:cs="Tahoma"/>
          <w:sz w:val="20"/>
          <w:szCs w:val="20"/>
          <w:lang w:eastAsia="pl-PL"/>
        </w:rPr>
        <w:t>PLN</w:t>
      </w:r>
      <w:r w:rsidRPr="00937E9E">
        <w:rPr>
          <w:rFonts w:ascii="Verdana" w:hAnsi="Verdana" w:cs="Tahoma"/>
          <w:sz w:val="20"/>
          <w:szCs w:val="20"/>
        </w:rPr>
        <w:t xml:space="preserve">, co łącznie </w:t>
      </w:r>
      <w:r w:rsidR="00A85B48" w:rsidRPr="00937E9E">
        <w:rPr>
          <w:rFonts w:ascii="Verdana" w:hAnsi="Verdana" w:cs="Tahoma"/>
          <w:sz w:val="20"/>
          <w:szCs w:val="20"/>
        </w:rPr>
        <w:br/>
      </w:r>
      <w:r w:rsidRPr="00937E9E">
        <w:rPr>
          <w:rFonts w:ascii="Verdana" w:hAnsi="Verdana" w:cs="Tahoma"/>
          <w:sz w:val="20"/>
          <w:szCs w:val="20"/>
        </w:rPr>
        <w:t xml:space="preserve">stanowi kwotę </w:t>
      </w:r>
      <w:r w:rsidRPr="00937E9E">
        <w:rPr>
          <w:rFonts w:ascii="Verdana" w:hAnsi="Verdana" w:cs="Tahoma"/>
          <w:b/>
          <w:sz w:val="20"/>
          <w:szCs w:val="20"/>
        </w:rPr>
        <w:t xml:space="preserve">brutto </w:t>
      </w:r>
      <w:r w:rsidR="00A85B48" w:rsidRPr="00937E9E">
        <w:rPr>
          <w:rFonts w:ascii="Verdana" w:hAnsi="Verdana" w:cs="Tahoma"/>
          <w:b/>
          <w:sz w:val="20"/>
          <w:szCs w:val="20"/>
          <w:lang w:eastAsia="pl-PL"/>
        </w:rPr>
        <w:t>__________________________</w:t>
      </w:r>
      <w:r w:rsidR="0049365A" w:rsidRPr="00937E9E">
        <w:rPr>
          <w:rFonts w:ascii="Verdana" w:hAnsi="Verdana" w:cs="Tahoma"/>
          <w:b/>
          <w:sz w:val="20"/>
          <w:szCs w:val="20"/>
          <w:lang w:eastAsia="pl-PL"/>
        </w:rPr>
        <w:t>_</w:t>
      </w:r>
      <w:r w:rsidR="00A85B48" w:rsidRPr="00937E9E">
        <w:rPr>
          <w:rFonts w:ascii="Verdana" w:hAnsi="Verdana" w:cs="Tahoma"/>
          <w:b/>
          <w:sz w:val="20"/>
          <w:szCs w:val="20"/>
          <w:lang w:eastAsia="pl-PL"/>
        </w:rPr>
        <w:t xml:space="preserve"> </w:t>
      </w:r>
      <w:r w:rsidR="00A85B48" w:rsidRPr="00937E9E">
        <w:rPr>
          <w:rFonts w:ascii="Verdana" w:hAnsi="Verdana" w:cs="Tahoma"/>
          <w:sz w:val="20"/>
          <w:szCs w:val="20"/>
          <w:lang w:eastAsia="pl-PL"/>
        </w:rPr>
        <w:t>PLN</w:t>
      </w:r>
      <w:r w:rsidR="00A85B48" w:rsidRPr="00937E9E">
        <w:rPr>
          <w:rFonts w:ascii="Verdana" w:hAnsi="Verdana" w:cs="Tahoma"/>
          <w:sz w:val="20"/>
          <w:szCs w:val="20"/>
        </w:rPr>
        <w:t xml:space="preserve"> (słownie złotych: </w:t>
      </w:r>
      <w:r w:rsidR="00B646CE" w:rsidRPr="00937E9E">
        <w:rPr>
          <w:rFonts w:ascii="Verdana" w:hAnsi="Verdana" w:cs="Tahoma"/>
          <w:sz w:val="20"/>
          <w:szCs w:val="20"/>
          <w:lang w:eastAsia="pl-PL"/>
        </w:rPr>
        <w:t>_________________________________________________</w:t>
      </w:r>
      <w:r w:rsidR="00A85B48" w:rsidRPr="00937E9E">
        <w:rPr>
          <w:rFonts w:ascii="Verdana" w:hAnsi="Verdana" w:cs="Tahoma"/>
          <w:sz w:val="20"/>
          <w:szCs w:val="20"/>
          <w:lang w:eastAsia="pl-PL"/>
        </w:rPr>
        <w:t>_________</w:t>
      </w:r>
      <w:r w:rsidR="00A85B48" w:rsidRPr="00937E9E">
        <w:rPr>
          <w:rFonts w:ascii="Verdana" w:hAnsi="Verdana" w:cs="Tahoma"/>
          <w:sz w:val="20"/>
          <w:szCs w:val="20"/>
        </w:rPr>
        <w:t>___________</w:t>
      </w:r>
      <w:r w:rsidRPr="00937E9E">
        <w:rPr>
          <w:rFonts w:ascii="Verdana" w:hAnsi="Verdana" w:cs="Tahoma"/>
          <w:sz w:val="20"/>
          <w:szCs w:val="20"/>
        </w:rPr>
        <w:t>)</w:t>
      </w:r>
      <w:r w:rsidR="00A85B48" w:rsidRPr="00937E9E">
        <w:rPr>
          <w:rFonts w:ascii="Verdana" w:hAnsi="Verdana" w:cs="Tahoma"/>
          <w:sz w:val="20"/>
          <w:szCs w:val="20"/>
        </w:rPr>
        <w:t>,</w:t>
      </w:r>
      <w:r w:rsidRPr="00937E9E">
        <w:rPr>
          <w:rFonts w:ascii="Verdana" w:hAnsi="Verdana" w:cs="Tahoma"/>
          <w:sz w:val="20"/>
          <w:szCs w:val="20"/>
        </w:rPr>
        <w:t xml:space="preserve">  według następujących proporcji:</w:t>
      </w:r>
    </w:p>
    <w:p w14:paraId="019DF8F6" w14:textId="77777777" w:rsidR="009B4C26" w:rsidRPr="00937E9E" w:rsidRDefault="00DA0FB8" w:rsidP="00EC2255">
      <w:pPr>
        <w:tabs>
          <w:tab w:val="num" w:pos="567"/>
        </w:tabs>
        <w:spacing w:line="260" w:lineRule="atLeast"/>
        <w:ind w:left="567" w:hanging="141"/>
        <w:jc w:val="both"/>
        <w:rPr>
          <w:rFonts w:ascii="Verdana" w:hAnsi="Verdana" w:cs="Tahoma"/>
          <w:sz w:val="20"/>
          <w:szCs w:val="20"/>
        </w:rPr>
      </w:pPr>
      <w:r w:rsidRPr="00937E9E">
        <w:rPr>
          <w:rFonts w:ascii="Verdana" w:hAnsi="Verdana" w:cs="Tahoma"/>
          <w:sz w:val="20"/>
          <w:szCs w:val="20"/>
        </w:rPr>
        <w:t>1</w:t>
      </w:r>
      <w:r w:rsidR="009B4C26" w:rsidRPr="00937E9E">
        <w:rPr>
          <w:rFonts w:ascii="Verdana" w:hAnsi="Verdana" w:cs="Tahoma"/>
          <w:sz w:val="20"/>
          <w:szCs w:val="20"/>
        </w:rPr>
        <w:t>) za okres realizacji robót budowlanych</w:t>
      </w:r>
      <w:r w:rsidR="008201E9" w:rsidRPr="00937E9E">
        <w:rPr>
          <w:rFonts w:ascii="Verdana" w:hAnsi="Verdana" w:cs="Tahoma"/>
          <w:sz w:val="20"/>
          <w:szCs w:val="20"/>
        </w:rPr>
        <w:t xml:space="preserve"> </w:t>
      </w:r>
      <w:r w:rsidR="007D1D95" w:rsidRPr="00937E9E">
        <w:rPr>
          <w:rFonts w:ascii="Verdana" w:hAnsi="Verdana" w:cs="Tahoma"/>
          <w:sz w:val="20"/>
          <w:szCs w:val="20"/>
        </w:rPr>
        <w:t>90</w:t>
      </w:r>
      <w:r w:rsidR="00D77BB7" w:rsidRPr="00937E9E">
        <w:rPr>
          <w:rFonts w:ascii="Verdana" w:hAnsi="Verdana" w:cs="Tahoma"/>
          <w:sz w:val="20"/>
          <w:szCs w:val="20"/>
        </w:rPr>
        <w:t xml:space="preserve"> </w:t>
      </w:r>
      <w:r w:rsidR="009B4C26" w:rsidRPr="00937E9E">
        <w:rPr>
          <w:rFonts w:ascii="Verdana" w:hAnsi="Verdana" w:cs="Tahoma"/>
          <w:sz w:val="20"/>
          <w:szCs w:val="20"/>
        </w:rPr>
        <w:t xml:space="preserve">%, tj.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r w:rsidR="0049365A" w:rsidRPr="00937E9E">
        <w:rPr>
          <w:rFonts w:ascii="Verdana" w:hAnsi="Verdana" w:cs="Tahoma"/>
          <w:sz w:val="20"/>
          <w:szCs w:val="20"/>
        </w:rPr>
        <w:t xml:space="preserve">, plus </w:t>
      </w:r>
      <w:r w:rsidR="004526EF" w:rsidRPr="00937E9E">
        <w:rPr>
          <w:rFonts w:ascii="Verdana" w:hAnsi="Verdana" w:cs="Tahoma"/>
          <w:sz w:val="20"/>
          <w:szCs w:val="20"/>
        </w:rPr>
        <w:t>23</w:t>
      </w:r>
      <w:r w:rsidR="009B4C26" w:rsidRPr="00937E9E">
        <w:rPr>
          <w:rFonts w:ascii="Verdana" w:hAnsi="Verdana" w:cs="Tahoma"/>
          <w:sz w:val="20"/>
          <w:szCs w:val="20"/>
        </w:rPr>
        <w:t xml:space="preserve"> % podatek VAT w</w:t>
      </w:r>
      <w:r w:rsidR="00DB1032" w:rsidRPr="00937E9E">
        <w:rPr>
          <w:rFonts w:ascii="Verdana" w:hAnsi="Verdana" w:cs="Tahoma"/>
          <w:sz w:val="20"/>
          <w:szCs w:val="20"/>
        </w:rPr>
        <w:t> </w:t>
      </w:r>
      <w:r w:rsidR="009B4C26" w:rsidRPr="00937E9E">
        <w:rPr>
          <w:rFonts w:ascii="Verdana" w:hAnsi="Verdana" w:cs="Tahoma"/>
          <w:sz w:val="20"/>
          <w:szCs w:val="20"/>
        </w:rPr>
        <w:t>kwoc</w:t>
      </w:r>
      <w:r w:rsidR="0049365A" w:rsidRPr="00937E9E">
        <w:rPr>
          <w:rFonts w:ascii="Verdana" w:hAnsi="Verdana" w:cs="Tahoma"/>
          <w:sz w:val="20"/>
          <w:szCs w:val="20"/>
        </w:rPr>
        <w:t>ie</w:t>
      </w:r>
      <w:r w:rsidR="009B4C26" w:rsidRPr="00937E9E">
        <w:rPr>
          <w:rFonts w:ascii="Verdana" w:hAnsi="Verdana" w:cs="Tahoma"/>
          <w:sz w:val="20"/>
          <w:szCs w:val="20"/>
        </w:rPr>
        <w:t xml:space="preserve">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r w:rsidR="009B4C26" w:rsidRPr="00937E9E">
        <w:rPr>
          <w:rFonts w:ascii="Verdana" w:hAnsi="Verdana" w:cs="Tahoma"/>
          <w:sz w:val="20"/>
          <w:szCs w:val="20"/>
        </w:rPr>
        <w:t>, co łącznie stanowi kwotę brutto</w:t>
      </w:r>
      <w:r w:rsidR="0049365A" w:rsidRPr="00937E9E">
        <w:rPr>
          <w:rFonts w:ascii="Verdana" w:hAnsi="Verdana" w:cs="Tahoma"/>
          <w:sz w:val="20"/>
          <w:szCs w:val="20"/>
        </w:rPr>
        <w:t xml:space="preserve">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r w:rsidR="0049365A" w:rsidRPr="00937E9E">
        <w:rPr>
          <w:rFonts w:ascii="Verdana" w:hAnsi="Verdana" w:cs="Tahoma"/>
          <w:sz w:val="20"/>
          <w:szCs w:val="20"/>
        </w:rPr>
        <w:t>,</w:t>
      </w:r>
    </w:p>
    <w:p w14:paraId="2464B98E" w14:textId="77777777" w:rsidR="009B4C26" w:rsidRPr="00937E9E" w:rsidRDefault="00DA0FB8" w:rsidP="00EC2255">
      <w:pPr>
        <w:tabs>
          <w:tab w:val="num" w:pos="567"/>
        </w:tabs>
        <w:spacing w:line="260" w:lineRule="atLeast"/>
        <w:ind w:left="567" w:hanging="141"/>
        <w:jc w:val="both"/>
        <w:rPr>
          <w:rFonts w:ascii="Verdana" w:hAnsi="Verdana" w:cs="Tahoma"/>
          <w:sz w:val="20"/>
          <w:szCs w:val="20"/>
        </w:rPr>
      </w:pPr>
      <w:r w:rsidRPr="00937E9E">
        <w:rPr>
          <w:rFonts w:ascii="Verdana" w:hAnsi="Verdana" w:cs="Tahoma"/>
          <w:sz w:val="20"/>
          <w:szCs w:val="20"/>
        </w:rPr>
        <w:lastRenderedPageBreak/>
        <w:t>2</w:t>
      </w:r>
      <w:r w:rsidR="009B4C26" w:rsidRPr="00937E9E">
        <w:rPr>
          <w:rFonts w:ascii="Verdana" w:hAnsi="Verdana" w:cs="Tahoma"/>
          <w:sz w:val="20"/>
          <w:szCs w:val="20"/>
        </w:rPr>
        <w:t xml:space="preserve">) w okresie </w:t>
      </w:r>
      <w:r w:rsidR="00F82FD5" w:rsidRPr="00937E9E">
        <w:rPr>
          <w:rFonts w:ascii="Verdana" w:hAnsi="Verdana" w:cs="Tahoma"/>
          <w:sz w:val="20"/>
          <w:szCs w:val="20"/>
        </w:rPr>
        <w:t>gwarancji</w:t>
      </w:r>
      <w:r w:rsidR="0049365A" w:rsidRPr="00937E9E">
        <w:rPr>
          <w:rFonts w:ascii="Verdana" w:hAnsi="Verdana" w:cs="Tahoma"/>
          <w:sz w:val="20"/>
          <w:szCs w:val="20"/>
        </w:rPr>
        <w:t xml:space="preserve"> </w:t>
      </w:r>
      <w:r w:rsidR="007D1D95" w:rsidRPr="00937E9E">
        <w:rPr>
          <w:rFonts w:ascii="Verdana" w:hAnsi="Verdana" w:cs="Tahoma"/>
          <w:sz w:val="20"/>
          <w:szCs w:val="20"/>
        </w:rPr>
        <w:t xml:space="preserve">10 </w:t>
      </w:r>
      <w:r w:rsidR="009B4C26" w:rsidRPr="00937E9E">
        <w:rPr>
          <w:rFonts w:ascii="Verdana" w:hAnsi="Verdana" w:cs="Tahoma"/>
          <w:sz w:val="20"/>
          <w:szCs w:val="20"/>
        </w:rPr>
        <w:t xml:space="preserve">%, tj.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r w:rsidR="0049365A" w:rsidRPr="00937E9E">
        <w:rPr>
          <w:rFonts w:ascii="Verdana" w:hAnsi="Verdana" w:cs="Tahoma"/>
          <w:sz w:val="20"/>
          <w:szCs w:val="20"/>
        </w:rPr>
        <w:t xml:space="preserve">, plus </w:t>
      </w:r>
      <w:r w:rsidR="004526EF" w:rsidRPr="00937E9E">
        <w:rPr>
          <w:rFonts w:ascii="Verdana" w:hAnsi="Verdana" w:cs="Tahoma"/>
          <w:sz w:val="20"/>
          <w:szCs w:val="20"/>
        </w:rPr>
        <w:t>23</w:t>
      </w:r>
      <w:r w:rsidR="009B4C26" w:rsidRPr="00937E9E">
        <w:rPr>
          <w:rFonts w:ascii="Verdana" w:hAnsi="Verdana" w:cs="Tahoma"/>
          <w:sz w:val="20"/>
          <w:szCs w:val="20"/>
        </w:rPr>
        <w:t xml:space="preserve"> % podatek VAT w kwocie</w:t>
      </w:r>
      <w:r w:rsidR="0049365A" w:rsidRPr="00937E9E">
        <w:rPr>
          <w:rFonts w:ascii="Verdana" w:hAnsi="Verdana" w:cs="Tahoma"/>
          <w:sz w:val="20"/>
          <w:szCs w:val="20"/>
        </w:rPr>
        <w:t xml:space="preserve">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r w:rsidR="009B4C26" w:rsidRPr="00937E9E">
        <w:rPr>
          <w:rFonts w:ascii="Verdana" w:hAnsi="Verdana" w:cs="Tahoma"/>
          <w:sz w:val="20"/>
          <w:szCs w:val="20"/>
        </w:rPr>
        <w:t>, c</w:t>
      </w:r>
      <w:r w:rsidR="0049365A" w:rsidRPr="00937E9E">
        <w:rPr>
          <w:rFonts w:ascii="Verdana" w:hAnsi="Verdana" w:cs="Tahoma"/>
          <w:sz w:val="20"/>
          <w:szCs w:val="20"/>
        </w:rPr>
        <w:t xml:space="preserve">o łącznie stanowi kwotę brutto </w:t>
      </w:r>
      <w:r w:rsidR="0049365A" w:rsidRPr="00937E9E">
        <w:rPr>
          <w:rFonts w:ascii="Verdana" w:hAnsi="Verdana" w:cs="Tahoma"/>
          <w:b/>
          <w:sz w:val="20"/>
          <w:szCs w:val="20"/>
          <w:lang w:eastAsia="pl-PL"/>
        </w:rPr>
        <w:t xml:space="preserve">___________________ </w:t>
      </w:r>
      <w:r w:rsidR="0049365A" w:rsidRPr="00937E9E">
        <w:rPr>
          <w:rFonts w:ascii="Verdana" w:hAnsi="Verdana" w:cs="Tahoma"/>
          <w:sz w:val="20"/>
          <w:szCs w:val="20"/>
          <w:lang w:eastAsia="pl-PL"/>
        </w:rPr>
        <w:t>PLN.</w:t>
      </w:r>
    </w:p>
    <w:p w14:paraId="472F3B4D" w14:textId="77777777"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2.</w:t>
      </w:r>
      <w:r w:rsidRPr="00937E9E">
        <w:rPr>
          <w:rFonts w:ascii="Verdana" w:hAnsi="Verdana" w:cs="Tahoma"/>
          <w:sz w:val="20"/>
          <w:szCs w:val="20"/>
        </w:rPr>
        <w:tab/>
        <w:t>W przypadku zmiany przez władzę ustawodawczą określonej w ust. 1 procentowej stawki podatku VAT, kwota brutto wynagrodzenia zostanie aneksem do niniejszej umowy odpowiednio dostosowana.</w:t>
      </w:r>
    </w:p>
    <w:p w14:paraId="7A02DF95" w14:textId="18E90F9D"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3.</w:t>
      </w:r>
      <w:r w:rsidRPr="00937E9E">
        <w:rPr>
          <w:rFonts w:ascii="Verdana" w:hAnsi="Verdana" w:cs="Tahoma"/>
          <w:sz w:val="20"/>
          <w:szCs w:val="20"/>
        </w:rPr>
        <w:tab/>
        <w:t xml:space="preserve">Należności </w:t>
      </w:r>
      <w:r w:rsidR="00740E3A" w:rsidRPr="00937E9E">
        <w:rPr>
          <w:rFonts w:ascii="Verdana" w:hAnsi="Verdana" w:cs="Tahoma"/>
          <w:sz w:val="20"/>
          <w:szCs w:val="20"/>
        </w:rPr>
        <w:t xml:space="preserve">z tytułu faktur </w:t>
      </w:r>
      <w:r w:rsidRPr="00937E9E">
        <w:rPr>
          <w:rFonts w:ascii="Verdana" w:hAnsi="Verdana" w:cs="Tahoma"/>
          <w:sz w:val="20"/>
          <w:szCs w:val="20"/>
        </w:rPr>
        <w:t xml:space="preserve">będą </w:t>
      </w:r>
      <w:r w:rsidR="00740E3A" w:rsidRPr="00937E9E">
        <w:rPr>
          <w:rFonts w:ascii="Verdana" w:hAnsi="Verdana" w:cs="Tahoma"/>
          <w:sz w:val="20"/>
          <w:szCs w:val="20"/>
        </w:rPr>
        <w:t xml:space="preserve">płatne przelewem </w:t>
      </w:r>
      <w:r w:rsidRPr="00937E9E">
        <w:rPr>
          <w:rFonts w:ascii="Verdana" w:hAnsi="Verdana" w:cs="Tahoma"/>
          <w:sz w:val="20"/>
          <w:szCs w:val="20"/>
        </w:rPr>
        <w:t>na konto Wykonawcy</w:t>
      </w:r>
      <w:r w:rsidR="00740E3A" w:rsidRPr="00937E9E">
        <w:rPr>
          <w:rFonts w:ascii="Verdana" w:hAnsi="Verdana" w:cs="Tahoma"/>
          <w:sz w:val="20"/>
          <w:szCs w:val="20"/>
        </w:rPr>
        <w:t xml:space="preserve"> n</w:t>
      </w:r>
      <w:r w:rsidR="0049365A" w:rsidRPr="00937E9E">
        <w:rPr>
          <w:rFonts w:ascii="Verdana" w:hAnsi="Verdana" w:cs="Tahoma"/>
          <w:sz w:val="20"/>
          <w:szCs w:val="20"/>
        </w:rPr>
        <w:t>ume</w:t>
      </w:r>
      <w:r w:rsidR="00740E3A" w:rsidRPr="00937E9E">
        <w:rPr>
          <w:rFonts w:ascii="Verdana" w:hAnsi="Verdana" w:cs="Tahoma"/>
          <w:sz w:val="20"/>
          <w:szCs w:val="20"/>
        </w:rPr>
        <w:t>r</w:t>
      </w:r>
      <w:r w:rsidRPr="00937E9E">
        <w:rPr>
          <w:rFonts w:ascii="Verdana" w:hAnsi="Verdana" w:cs="Tahoma"/>
          <w:sz w:val="20"/>
          <w:szCs w:val="20"/>
        </w:rPr>
        <w:t xml:space="preserve"> </w:t>
      </w:r>
      <w:r w:rsidR="0049365A" w:rsidRPr="00937E9E">
        <w:rPr>
          <w:rFonts w:ascii="Verdana" w:hAnsi="Verdana" w:cs="Tahoma"/>
          <w:sz w:val="20"/>
          <w:szCs w:val="20"/>
        </w:rPr>
        <w:t>_________________________________________________</w:t>
      </w:r>
      <w:r w:rsidRPr="00937E9E">
        <w:rPr>
          <w:rFonts w:ascii="Verdana" w:hAnsi="Verdana" w:cs="Tahoma"/>
          <w:sz w:val="20"/>
          <w:szCs w:val="20"/>
        </w:rPr>
        <w:t xml:space="preserve"> w terminie 30 dni od daty otrzymania </w:t>
      </w:r>
      <w:r w:rsidR="00740E3A" w:rsidRPr="00937E9E">
        <w:rPr>
          <w:rFonts w:ascii="Verdana" w:hAnsi="Verdana" w:cs="Tahoma"/>
          <w:sz w:val="20"/>
          <w:szCs w:val="20"/>
        </w:rPr>
        <w:t xml:space="preserve">przez Zamawiającego  prawidłowo sporządzonej </w:t>
      </w:r>
      <w:r w:rsidRPr="00937E9E">
        <w:rPr>
          <w:rFonts w:ascii="Verdana" w:hAnsi="Verdana" w:cs="Tahoma"/>
          <w:sz w:val="20"/>
          <w:szCs w:val="20"/>
        </w:rPr>
        <w:t>faktury</w:t>
      </w:r>
      <w:r w:rsidR="005E4AAF">
        <w:rPr>
          <w:rFonts w:ascii="Verdana" w:hAnsi="Verdana" w:cs="Tahoma"/>
          <w:sz w:val="20"/>
          <w:szCs w:val="20"/>
        </w:rPr>
        <w:t xml:space="preserve"> wraz z zatwierdzonym przez Zamawiającego sprawozdaniem z realizacji robót, obejmującym okres zgodny z wystawioną fakturą</w:t>
      </w:r>
      <w:r w:rsidRPr="00937E9E">
        <w:rPr>
          <w:rFonts w:ascii="Verdana" w:hAnsi="Verdana" w:cs="Tahoma"/>
          <w:sz w:val="20"/>
          <w:szCs w:val="20"/>
        </w:rPr>
        <w:t>.</w:t>
      </w:r>
    </w:p>
    <w:p w14:paraId="5B486125" w14:textId="77777777"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ab/>
        <w:t>Za datę zapłaty uważać się będzie datę polecenia przelewu pieniędzy na rachunek Wykonawcy.</w:t>
      </w:r>
    </w:p>
    <w:p w14:paraId="02C3B8C3" w14:textId="77777777" w:rsidR="007A3095" w:rsidRPr="00937E9E" w:rsidRDefault="007A3095" w:rsidP="007A3095">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Ceny określone przez Wykonawcę w formularzu ofertowym uwzględniają wszystkie koszty jakie Wykonawca ponosi z tytułu realizacji przedmiotu umowy.</w:t>
      </w:r>
    </w:p>
    <w:p w14:paraId="2993CF08" w14:textId="7777777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w zakresie nadzoru w okres</w:t>
      </w:r>
      <w:r w:rsidR="0049365A" w:rsidRPr="00937E9E">
        <w:rPr>
          <w:rFonts w:ascii="Verdana" w:hAnsi="Verdana" w:cs="Tahoma"/>
          <w:sz w:val="20"/>
          <w:szCs w:val="20"/>
        </w:rPr>
        <w:t>ie realizacji robót budowlanych</w:t>
      </w:r>
      <w:r w:rsidRPr="00937E9E">
        <w:rPr>
          <w:rFonts w:ascii="Verdana" w:hAnsi="Verdana" w:cs="Tahoma"/>
          <w:sz w:val="20"/>
          <w:szCs w:val="20"/>
        </w:rPr>
        <w:t xml:space="preserve"> ma prawo </w:t>
      </w:r>
      <w:r w:rsidR="0049365A" w:rsidRPr="00937E9E">
        <w:rPr>
          <w:rFonts w:ascii="Verdana" w:hAnsi="Verdana" w:cs="Tahoma"/>
          <w:sz w:val="20"/>
          <w:szCs w:val="20"/>
        </w:rPr>
        <w:br/>
      </w:r>
      <w:r w:rsidRPr="00937E9E">
        <w:rPr>
          <w:rFonts w:ascii="Verdana" w:hAnsi="Verdana" w:cs="Tahoma"/>
          <w:sz w:val="20"/>
          <w:szCs w:val="20"/>
        </w:rPr>
        <w:t>do wystawiania faktur częściowych. Okresem rozliczeniowym faktur częściowych jest jeden pełny miesiąc rozliczeniowy. Kwota wynagrodzenia miesięcznego będzie wyliczona zgodnie z punktem 7 O</w:t>
      </w:r>
      <w:r w:rsidR="00740E3A" w:rsidRPr="00937E9E">
        <w:rPr>
          <w:rFonts w:ascii="Verdana" w:hAnsi="Verdana" w:cs="Tahoma"/>
          <w:sz w:val="20"/>
          <w:szCs w:val="20"/>
        </w:rPr>
        <w:t xml:space="preserve">pisu </w:t>
      </w:r>
      <w:r w:rsidRPr="00937E9E">
        <w:rPr>
          <w:rFonts w:ascii="Verdana" w:hAnsi="Verdana" w:cs="Tahoma"/>
          <w:sz w:val="20"/>
          <w:szCs w:val="20"/>
        </w:rPr>
        <w:t>P</w:t>
      </w:r>
      <w:r w:rsidR="00740E3A" w:rsidRPr="00937E9E">
        <w:rPr>
          <w:rFonts w:ascii="Verdana" w:hAnsi="Verdana" w:cs="Tahoma"/>
          <w:sz w:val="20"/>
          <w:szCs w:val="20"/>
        </w:rPr>
        <w:t xml:space="preserve">rzedmiotu </w:t>
      </w:r>
      <w:r w:rsidRPr="00937E9E">
        <w:rPr>
          <w:rFonts w:ascii="Verdana" w:hAnsi="Verdana" w:cs="Tahoma"/>
          <w:sz w:val="20"/>
          <w:szCs w:val="20"/>
        </w:rPr>
        <w:t>Z</w:t>
      </w:r>
      <w:r w:rsidR="00740E3A" w:rsidRPr="00937E9E">
        <w:rPr>
          <w:rFonts w:ascii="Verdana" w:hAnsi="Verdana" w:cs="Tahoma"/>
          <w:sz w:val="20"/>
          <w:szCs w:val="20"/>
        </w:rPr>
        <w:t>amówienia</w:t>
      </w:r>
      <w:r w:rsidR="0049365A" w:rsidRPr="00937E9E">
        <w:rPr>
          <w:rFonts w:ascii="Verdana" w:hAnsi="Verdana" w:cs="Tahoma"/>
          <w:sz w:val="20"/>
          <w:szCs w:val="20"/>
        </w:rPr>
        <w:t>.</w:t>
      </w:r>
    </w:p>
    <w:p w14:paraId="267A369C" w14:textId="03A8120C"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Do momentu odbioru ostatecznego robót budowlanych suma faktur, o których mowa </w:t>
      </w:r>
      <w:r w:rsidR="00D63BAF" w:rsidRPr="00937E9E">
        <w:rPr>
          <w:rFonts w:ascii="Verdana" w:hAnsi="Verdana" w:cs="Tahoma"/>
          <w:sz w:val="20"/>
          <w:szCs w:val="20"/>
        </w:rPr>
        <w:br/>
      </w:r>
      <w:r w:rsidR="007A3095" w:rsidRPr="00937E9E">
        <w:rPr>
          <w:rFonts w:ascii="Verdana" w:hAnsi="Verdana" w:cs="Tahoma"/>
          <w:sz w:val="20"/>
          <w:szCs w:val="20"/>
        </w:rPr>
        <w:t>w ust. 5</w:t>
      </w:r>
      <w:r w:rsidRPr="00937E9E">
        <w:rPr>
          <w:rFonts w:ascii="Verdana" w:hAnsi="Verdana" w:cs="Tahoma"/>
          <w:sz w:val="20"/>
          <w:szCs w:val="20"/>
        </w:rPr>
        <w:t>, nie może przekroczyć</w:t>
      </w:r>
      <w:r w:rsidR="004B3B59" w:rsidRPr="00937E9E">
        <w:rPr>
          <w:rFonts w:ascii="Verdana" w:hAnsi="Verdana" w:cs="Tahoma"/>
          <w:sz w:val="20"/>
          <w:szCs w:val="20"/>
        </w:rPr>
        <w:t xml:space="preserve"> </w:t>
      </w:r>
      <w:r w:rsidR="00D77BB7" w:rsidRPr="00937E9E">
        <w:rPr>
          <w:rFonts w:ascii="Verdana" w:hAnsi="Verdana" w:cs="Tahoma"/>
          <w:sz w:val="20"/>
          <w:szCs w:val="20"/>
        </w:rPr>
        <w:t>90</w:t>
      </w:r>
      <w:r w:rsidR="0049365A" w:rsidRPr="00937E9E">
        <w:rPr>
          <w:rFonts w:ascii="Verdana" w:hAnsi="Verdana" w:cs="Tahoma"/>
          <w:sz w:val="20"/>
          <w:szCs w:val="20"/>
        </w:rPr>
        <w:t xml:space="preserve"> </w:t>
      </w:r>
      <w:r w:rsidRPr="00937E9E">
        <w:rPr>
          <w:rFonts w:ascii="Verdana" w:hAnsi="Verdana" w:cs="Tahoma"/>
          <w:sz w:val="20"/>
          <w:szCs w:val="20"/>
        </w:rPr>
        <w:t>% wartości części wynagrodzenia, o którym mowa w ust. 1</w:t>
      </w:r>
      <w:r w:rsidR="00F029BB" w:rsidRPr="00937E9E">
        <w:rPr>
          <w:rFonts w:ascii="Verdana" w:hAnsi="Verdana" w:cs="Tahoma"/>
          <w:sz w:val="20"/>
          <w:szCs w:val="20"/>
        </w:rPr>
        <w:t xml:space="preserve"> pkt </w:t>
      </w:r>
      <w:r w:rsidR="00DA0FB8" w:rsidRPr="00937E9E">
        <w:rPr>
          <w:rFonts w:ascii="Verdana" w:hAnsi="Verdana" w:cs="Tahoma"/>
          <w:sz w:val="20"/>
          <w:szCs w:val="20"/>
        </w:rPr>
        <w:t>1</w:t>
      </w:r>
      <w:r w:rsidR="00A4254E" w:rsidRPr="00937E9E">
        <w:rPr>
          <w:rFonts w:ascii="Verdana" w:hAnsi="Verdana" w:cs="Tahoma"/>
          <w:sz w:val="20"/>
          <w:szCs w:val="20"/>
        </w:rPr>
        <w:t>)</w:t>
      </w:r>
      <w:r w:rsidR="0049365A" w:rsidRPr="00937E9E">
        <w:rPr>
          <w:rFonts w:ascii="Verdana" w:hAnsi="Verdana" w:cs="Tahoma"/>
          <w:sz w:val="20"/>
          <w:szCs w:val="20"/>
        </w:rPr>
        <w:t xml:space="preserve"> niniejszej umowy.</w:t>
      </w:r>
    </w:p>
    <w:p w14:paraId="398DBAD7" w14:textId="211BA0F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Końcowe rozliczenie za wykonanie przedmiotu umowy w zakresie nadzoru w okresie realizacji robót w wysokości</w:t>
      </w:r>
      <w:r w:rsidR="004B3B59" w:rsidRPr="00937E9E">
        <w:rPr>
          <w:rFonts w:ascii="Verdana" w:hAnsi="Verdana" w:cs="Tahoma"/>
          <w:sz w:val="20"/>
          <w:szCs w:val="20"/>
        </w:rPr>
        <w:t xml:space="preserve"> </w:t>
      </w:r>
      <w:r w:rsidR="008E575E" w:rsidRPr="00937E9E">
        <w:rPr>
          <w:rFonts w:ascii="Verdana" w:hAnsi="Verdana" w:cs="Tahoma"/>
          <w:sz w:val="20"/>
          <w:szCs w:val="20"/>
        </w:rPr>
        <w:t>10</w:t>
      </w:r>
      <w:r w:rsidR="0049365A" w:rsidRPr="00937E9E">
        <w:rPr>
          <w:rFonts w:ascii="Verdana" w:hAnsi="Verdana" w:cs="Tahoma"/>
          <w:sz w:val="20"/>
          <w:szCs w:val="20"/>
        </w:rPr>
        <w:t xml:space="preserve"> </w:t>
      </w:r>
      <w:r w:rsidRPr="00937E9E">
        <w:rPr>
          <w:rFonts w:ascii="Verdana" w:hAnsi="Verdana" w:cs="Tahoma"/>
          <w:sz w:val="20"/>
          <w:szCs w:val="20"/>
        </w:rPr>
        <w:t xml:space="preserve">% części wynagrodzenia, o którym mowa w ust. </w:t>
      </w:r>
      <w:r w:rsidR="00F029BB" w:rsidRPr="00937E9E">
        <w:rPr>
          <w:rFonts w:ascii="Verdana" w:hAnsi="Verdana" w:cs="Tahoma"/>
          <w:sz w:val="20"/>
          <w:szCs w:val="20"/>
        </w:rPr>
        <w:t xml:space="preserve">1 pkt </w:t>
      </w:r>
      <w:r w:rsidR="00DA0FB8" w:rsidRPr="00937E9E">
        <w:rPr>
          <w:rFonts w:ascii="Verdana" w:hAnsi="Verdana" w:cs="Tahoma"/>
          <w:sz w:val="20"/>
          <w:szCs w:val="20"/>
        </w:rPr>
        <w:t>1</w:t>
      </w:r>
      <w:r w:rsidR="00C8564D" w:rsidRPr="00937E9E">
        <w:rPr>
          <w:rFonts w:ascii="Verdana" w:hAnsi="Verdana" w:cs="Tahoma"/>
          <w:sz w:val="20"/>
          <w:szCs w:val="20"/>
        </w:rPr>
        <w:t>)</w:t>
      </w:r>
      <w:r w:rsidRPr="00937E9E">
        <w:rPr>
          <w:rFonts w:ascii="Verdana" w:hAnsi="Verdana" w:cs="Tahoma"/>
          <w:sz w:val="20"/>
          <w:szCs w:val="20"/>
        </w:rPr>
        <w:t xml:space="preserve"> nastąpi na podstawie faktury wystawionej przez Wykonawcę po zatwierdzeniu </w:t>
      </w:r>
      <w:r w:rsidR="0049365A" w:rsidRPr="00937E9E">
        <w:rPr>
          <w:rFonts w:ascii="Verdana" w:hAnsi="Verdana" w:cs="Tahoma"/>
          <w:sz w:val="20"/>
          <w:szCs w:val="20"/>
        </w:rPr>
        <w:br/>
      </w:r>
      <w:r w:rsidRPr="00937E9E">
        <w:rPr>
          <w:rFonts w:ascii="Verdana" w:hAnsi="Verdana" w:cs="Tahoma"/>
          <w:sz w:val="20"/>
          <w:szCs w:val="20"/>
        </w:rPr>
        <w:t xml:space="preserve">protokołu odbioru robót budowlanych oraz uzyskaniu </w:t>
      </w:r>
      <w:r w:rsidR="00754008" w:rsidRPr="00937E9E">
        <w:rPr>
          <w:rFonts w:ascii="Verdana" w:hAnsi="Verdana" w:cs="Tahoma"/>
          <w:sz w:val="20"/>
          <w:szCs w:val="20"/>
        </w:rPr>
        <w:t>ostatecznej</w:t>
      </w:r>
      <w:r w:rsidRPr="00937E9E">
        <w:rPr>
          <w:rFonts w:ascii="Verdana" w:hAnsi="Verdana" w:cs="Tahoma"/>
          <w:sz w:val="20"/>
          <w:szCs w:val="20"/>
        </w:rPr>
        <w:t xml:space="preserve"> decyzji pozwolenia </w:t>
      </w:r>
      <w:r w:rsidR="0049365A" w:rsidRPr="00937E9E">
        <w:rPr>
          <w:rFonts w:ascii="Verdana" w:hAnsi="Verdana" w:cs="Tahoma"/>
          <w:sz w:val="20"/>
          <w:szCs w:val="20"/>
        </w:rPr>
        <w:br/>
      </w:r>
      <w:r w:rsidR="00B02132" w:rsidRPr="00937E9E">
        <w:rPr>
          <w:rFonts w:ascii="Verdana" w:hAnsi="Verdana" w:cs="Tahoma"/>
          <w:sz w:val="20"/>
          <w:szCs w:val="20"/>
        </w:rPr>
        <w:t>na użytkowanie gdy jest wymagana</w:t>
      </w:r>
      <w:r w:rsidRPr="00937E9E">
        <w:rPr>
          <w:rFonts w:ascii="Verdana" w:hAnsi="Verdana" w:cs="Tahoma"/>
          <w:sz w:val="20"/>
          <w:szCs w:val="20"/>
        </w:rPr>
        <w:t>.</w:t>
      </w:r>
    </w:p>
    <w:p w14:paraId="0D459E7A" w14:textId="1DABCF69" w:rsidR="009B4C26" w:rsidRDefault="00C8564D" w:rsidP="0064618E">
      <w:pPr>
        <w:pStyle w:val="Akapitzlist"/>
        <w:numPr>
          <w:ilvl w:val="0"/>
          <w:numId w:val="3"/>
        </w:numPr>
        <w:tabs>
          <w:tab w:val="clear" w:pos="720"/>
          <w:tab w:val="num" w:pos="426"/>
        </w:tabs>
        <w:spacing w:line="260" w:lineRule="atLeast"/>
        <w:ind w:left="426"/>
        <w:rPr>
          <w:rFonts w:ascii="Verdana" w:hAnsi="Verdana" w:cs="Tahoma"/>
          <w:sz w:val="20"/>
          <w:szCs w:val="20"/>
        </w:rPr>
      </w:pPr>
      <w:r w:rsidRPr="00937E9E">
        <w:rPr>
          <w:rFonts w:ascii="Verdana" w:hAnsi="Verdana" w:cs="Tahoma"/>
          <w:sz w:val="20"/>
          <w:szCs w:val="20"/>
        </w:rPr>
        <w:t xml:space="preserve">Płatność za nadzór </w:t>
      </w:r>
      <w:r w:rsidR="00E94B7A" w:rsidRPr="00937E9E">
        <w:rPr>
          <w:rFonts w:ascii="Verdana" w:hAnsi="Verdana" w:cs="Tahoma"/>
          <w:sz w:val="20"/>
          <w:szCs w:val="20"/>
        </w:rPr>
        <w:t xml:space="preserve">w okresie gwarancji w wysokości </w:t>
      </w:r>
      <w:r w:rsidR="00FE4BD5" w:rsidRPr="00937E9E">
        <w:rPr>
          <w:rFonts w:ascii="Verdana" w:hAnsi="Verdana" w:cs="Tahoma"/>
          <w:sz w:val="20"/>
          <w:szCs w:val="20"/>
        </w:rPr>
        <w:t xml:space="preserve">określonej </w:t>
      </w:r>
      <w:r w:rsidRPr="00937E9E">
        <w:rPr>
          <w:rFonts w:ascii="Verdana" w:hAnsi="Verdana" w:cs="Tahoma"/>
          <w:sz w:val="20"/>
          <w:szCs w:val="20"/>
        </w:rPr>
        <w:t xml:space="preserve">w ust. 1 pkt 2) będzie regulowana w cyklu kwartalnym i będzie proporcjonalna do upływu czasu przypadającego na </w:t>
      </w:r>
      <w:r w:rsidR="00873F5A" w:rsidRPr="00937E9E">
        <w:rPr>
          <w:rFonts w:ascii="Verdana" w:hAnsi="Verdana" w:cs="Tahoma"/>
          <w:sz w:val="20"/>
          <w:szCs w:val="20"/>
        </w:rPr>
        <w:t xml:space="preserve">dwunastomiesięczny </w:t>
      </w:r>
      <w:r w:rsidRPr="00937E9E">
        <w:rPr>
          <w:rFonts w:ascii="Verdana" w:hAnsi="Verdana" w:cs="Tahoma"/>
          <w:sz w:val="20"/>
          <w:szCs w:val="20"/>
        </w:rPr>
        <w:t>okres gwarancji. Podstawą do wystawienia faktury będ</w:t>
      </w:r>
      <w:r w:rsidR="007E521D" w:rsidRPr="00937E9E">
        <w:rPr>
          <w:rFonts w:ascii="Verdana" w:hAnsi="Verdana" w:cs="Tahoma"/>
          <w:sz w:val="20"/>
          <w:szCs w:val="20"/>
        </w:rPr>
        <w:t>ą potwierdzone</w:t>
      </w:r>
      <w:r w:rsidR="00F561B0" w:rsidRPr="00937E9E">
        <w:rPr>
          <w:rFonts w:ascii="Verdana" w:hAnsi="Verdana" w:cs="Tahoma"/>
          <w:sz w:val="20"/>
          <w:szCs w:val="20"/>
        </w:rPr>
        <w:t xml:space="preserve"> przez Kierownika p</w:t>
      </w:r>
      <w:r w:rsidRPr="00937E9E">
        <w:rPr>
          <w:rFonts w:ascii="Verdana" w:hAnsi="Verdana" w:cs="Tahoma"/>
          <w:sz w:val="20"/>
          <w:szCs w:val="20"/>
        </w:rPr>
        <w:t>rojektu protokół z kwartalnego przeglądu</w:t>
      </w:r>
      <w:r w:rsidR="00F561B0" w:rsidRPr="00937E9E">
        <w:rPr>
          <w:rFonts w:ascii="Verdana" w:hAnsi="Verdana" w:cs="Tahoma"/>
          <w:sz w:val="20"/>
          <w:szCs w:val="20"/>
        </w:rPr>
        <w:t xml:space="preserve"> robót zrealizowanych w ramach k</w:t>
      </w:r>
      <w:r w:rsidRPr="00937E9E">
        <w:rPr>
          <w:rFonts w:ascii="Verdana" w:hAnsi="Verdana" w:cs="Tahoma"/>
          <w:sz w:val="20"/>
          <w:szCs w:val="20"/>
        </w:rPr>
        <w:t>ontraktu oraz raport z pełnienia nadzoru za dany kwartał</w:t>
      </w:r>
      <w:r w:rsidR="00B17213">
        <w:rPr>
          <w:rFonts w:ascii="Verdana" w:hAnsi="Verdana" w:cs="Tahoma"/>
          <w:sz w:val="20"/>
          <w:szCs w:val="20"/>
        </w:rPr>
        <w:t>, z zastrzeżeniem ust. 9.</w:t>
      </w:r>
    </w:p>
    <w:p w14:paraId="3204FABA" w14:textId="018DB9A4" w:rsidR="00B17213" w:rsidRDefault="00B17213" w:rsidP="008D60D6">
      <w:pPr>
        <w:pStyle w:val="Akapitzlist"/>
        <w:numPr>
          <w:ilvl w:val="0"/>
          <w:numId w:val="3"/>
        </w:numPr>
        <w:tabs>
          <w:tab w:val="clear" w:pos="720"/>
          <w:tab w:val="num" w:pos="426"/>
        </w:tabs>
        <w:spacing w:line="260" w:lineRule="atLeast"/>
        <w:ind w:left="426" w:hanging="426"/>
        <w:rPr>
          <w:rFonts w:ascii="Verdana" w:hAnsi="Verdana" w:cs="Tahoma"/>
          <w:color w:val="000000"/>
          <w:sz w:val="20"/>
          <w:szCs w:val="20"/>
        </w:rPr>
      </w:pPr>
      <w:r>
        <w:rPr>
          <w:rFonts w:ascii="Verdana" w:hAnsi="Verdana" w:cs="Tahoma"/>
          <w:color w:val="000000"/>
          <w:sz w:val="20"/>
          <w:szCs w:val="20"/>
        </w:rPr>
        <w:t>W przypadku gdy Wykonawcą będzie osoba fizyczna prowadząca działalność gospodarczą niezatrudniająca pracowników oraz niezawierająca umów ze zleceniobiorcami, rozliczenia wynagrodzenia będą następowały na następujących zasadach:</w:t>
      </w:r>
    </w:p>
    <w:p w14:paraId="0413753C" w14:textId="77777777" w:rsidR="00B17213"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rozliczenie wynagrodzenia będzie następowało w okresach miesięcznych, niezależnie od etapu realizacji robót;</w:t>
      </w:r>
    </w:p>
    <w:p w14:paraId="79853E98" w14:textId="639AD32B" w:rsidR="00B17213"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 xml:space="preserve">Wykonawca, </w:t>
      </w:r>
      <w:r w:rsidR="005E4AAF">
        <w:rPr>
          <w:rFonts w:ascii="Verdana" w:hAnsi="Verdana" w:cs="Tahoma"/>
          <w:color w:val="000000"/>
          <w:sz w:val="20"/>
          <w:szCs w:val="20"/>
        </w:rPr>
        <w:t xml:space="preserve">wraz ze sprawozdaniem z realizacji przedmiotu umowy, o którym mowa w ust. 3, </w:t>
      </w:r>
      <w:r>
        <w:rPr>
          <w:rFonts w:ascii="Verdana" w:hAnsi="Verdana" w:cs="Tahoma"/>
          <w:color w:val="000000"/>
          <w:sz w:val="20"/>
          <w:szCs w:val="20"/>
        </w:rPr>
        <w:t>zobowiązany będzie do składania miesięcznych zestawień ilości roboczogodzin godzin świadczonych usług, do każdej wystawionej faktury;</w:t>
      </w:r>
    </w:p>
    <w:p w14:paraId="07BF53D5" w14:textId="77777777" w:rsidR="00B17213" w:rsidRPr="002F1D55"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Wykonawca oświadcza, że każdoczesne częściowe miesięczne wynagrodzenie, określone fakturą, a także całkowite wynagrodzenie umowne, zostało tak skalkulowane, że nie jest niższe, niż iloczyn sumy roboczogodzin świadczonych usług oraz każdocześnie obowiązującej stawki godzinowej minimalnego wynagrodzenia za pracę, a nie dotrzymanie tego zobowiązania będzie uważane za istotne naruszenie postanowień umowy.</w:t>
      </w:r>
    </w:p>
    <w:p w14:paraId="78FAB57C" w14:textId="488D2D44" w:rsidR="00B17213" w:rsidRPr="005D6332" w:rsidDel="00043C83" w:rsidRDefault="00B17213" w:rsidP="005D6332">
      <w:pPr>
        <w:spacing w:line="260" w:lineRule="atLeast"/>
        <w:rPr>
          <w:del w:id="1" w:author="Marcin Wróblewski" w:date="2022-07-11T00:55:00Z"/>
          <w:rFonts w:ascii="Verdana" w:hAnsi="Verdana" w:cs="Tahoma"/>
          <w:sz w:val="20"/>
          <w:szCs w:val="20"/>
        </w:rPr>
      </w:pPr>
    </w:p>
    <w:p w14:paraId="42DD7607" w14:textId="77777777" w:rsidR="00F561B0" w:rsidRPr="00937E9E" w:rsidRDefault="00F561B0" w:rsidP="0064618E">
      <w:pPr>
        <w:spacing w:line="260" w:lineRule="atLeast"/>
        <w:jc w:val="center"/>
        <w:rPr>
          <w:rFonts w:ascii="Verdana" w:hAnsi="Verdana" w:cs="Tahoma"/>
          <w:bCs/>
          <w:sz w:val="20"/>
          <w:szCs w:val="20"/>
        </w:rPr>
      </w:pPr>
    </w:p>
    <w:p w14:paraId="4505BDDD" w14:textId="77777777" w:rsidR="00CA0099" w:rsidRPr="00937E9E" w:rsidRDefault="00CA0099" w:rsidP="00CA0099">
      <w:pPr>
        <w:spacing w:line="260" w:lineRule="atLeast"/>
        <w:jc w:val="center"/>
        <w:rPr>
          <w:rFonts w:ascii="Verdana" w:hAnsi="Verdana" w:cs="Tahoma"/>
          <w:bCs/>
          <w:sz w:val="20"/>
          <w:szCs w:val="20"/>
        </w:rPr>
      </w:pPr>
      <w:r w:rsidRPr="00937E9E">
        <w:rPr>
          <w:rFonts w:ascii="Verdana" w:hAnsi="Verdana" w:cs="Tahoma"/>
          <w:bCs/>
          <w:sz w:val="20"/>
          <w:szCs w:val="20"/>
        </w:rPr>
        <w:t>§ 8</w:t>
      </w:r>
    </w:p>
    <w:p w14:paraId="0851A087" w14:textId="77777777" w:rsidR="00CA0099" w:rsidRPr="00937E9E" w:rsidRDefault="00CA0099" w:rsidP="00CA0099">
      <w:pPr>
        <w:pStyle w:val="Akapitzlist"/>
        <w:spacing w:line="260" w:lineRule="atLeast"/>
        <w:ind w:left="357" w:hanging="357"/>
        <w:rPr>
          <w:rFonts w:ascii="Verdana" w:hAnsi="Verdana" w:cs="Tahoma"/>
          <w:sz w:val="20"/>
          <w:szCs w:val="20"/>
        </w:rPr>
      </w:pPr>
      <w:r w:rsidRPr="00937E9E">
        <w:rPr>
          <w:rFonts w:ascii="Verdana" w:hAnsi="Verdana" w:cs="Tahoma"/>
          <w:sz w:val="20"/>
          <w:szCs w:val="20"/>
        </w:rPr>
        <w:t>1. Zamawiający ma prawo, jeżeli jest to niezbędne do wykonania przedmiotu niniejszej umowy, polecać Wykonawcy na piśmie:</w:t>
      </w:r>
    </w:p>
    <w:p w14:paraId="3E881B55" w14:textId="77777777" w:rsidR="00CA0099" w:rsidRPr="00937E9E" w:rsidRDefault="00CA0099" w:rsidP="00CA0099">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zwiększenie lub zmniejszenie ilości usług objętych formularzem ofertowym </w:t>
      </w:r>
      <w:r w:rsidRPr="00937E9E">
        <w:rPr>
          <w:rFonts w:ascii="Verdana" w:hAnsi="Verdana" w:cs="Tahoma"/>
          <w:sz w:val="20"/>
          <w:szCs w:val="20"/>
        </w:rPr>
        <w:br/>
        <w:t>i załącznikiem 1 do formularza ofertowego,</w:t>
      </w:r>
    </w:p>
    <w:p w14:paraId="068D5FE1" w14:textId="77777777" w:rsidR="00CA0099" w:rsidRPr="00937E9E" w:rsidRDefault="00CA0099" w:rsidP="00CA0099">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lastRenderedPageBreak/>
        <w:t xml:space="preserve">wykonanie usług nieprzewidzianych, które mogą okazać się niezbędne </w:t>
      </w:r>
      <w:r w:rsidRPr="00937E9E">
        <w:rPr>
          <w:rFonts w:ascii="Verdana" w:hAnsi="Verdana" w:cs="Tahoma"/>
          <w:sz w:val="20"/>
          <w:szCs w:val="20"/>
        </w:rPr>
        <w:br/>
        <w:t>do zakończenia realizacji przedmiotu umowy.</w:t>
      </w:r>
    </w:p>
    <w:p w14:paraId="78A3DF9A" w14:textId="050F77B1" w:rsidR="00CA0099" w:rsidRDefault="00CA0099" w:rsidP="00CA0099">
      <w:pPr>
        <w:pStyle w:val="Akapitzlist"/>
        <w:tabs>
          <w:tab w:val="num" w:pos="426"/>
        </w:tabs>
        <w:spacing w:line="260" w:lineRule="atLeast"/>
        <w:ind w:left="357" w:hanging="357"/>
        <w:rPr>
          <w:rFonts w:ascii="Verdana" w:hAnsi="Verdana" w:cs="Tahoma"/>
          <w:sz w:val="20"/>
          <w:szCs w:val="20"/>
        </w:rPr>
      </w:pPr>
      <w:r w:rsidRPr="00937E9E">
        <w:rPr>
          <w:rFonts w:ascii="Verdana" w:hAnsi="Verdana" w:cs="Tahoma"/>
          <w:sz w:val="20"/>
          <w:szCs w:val="20"/>
        </w:rPr>
        <w:t xml:space="preserve">2. Wydane przez Zamawiającego polecenia, o których mowa w ust. 1, nie unieważniają </w:t>
      </w:r>
      <w:r w:rsidRPr="00937E9E">
        <w:rPr>
          <w:rFonts w:ascii="Verdana" w:hAnsi="Verdana" w:cs="Tahoma"/>
          <w:sz w:val="20"/>
          <w:szCs w:val="20"/>
        </w:rPr>
        <w:br/>
        <w:t xml:space="preserve">w jakiejkolwiek mierze niniejszej umowy, ale skutki tych poleceń mogą stanowić podstawę – po złożeniu pisemnego wniosku przez Wykonawcę – do zmiany terminów realizacji umowy, o których mowa w </w:t>
      </w:r>
      <w:r w:rsidRPr="00937E9E">
        <w:rPr>
          <w:rFonts w:ascii="Verdana" w:hAnsi="Verdana" w:cs="Tahoma"/>
          <w:bCs/>
          <w:sz w:val="20"/>
          <w:szCs w:val="20"/>
        </w:rPr>
        <w:t xml:space="preserve">§ 2 oraz do ewentualnej zmiany wynagrodzenia określonego przez Wykonawcę w </w:t>
      </w:r>
      <w:r w:rsidRPr="00937E9E">
        <w:rPr>
          <w:rFonts w:ascii="Verdana" w:hAnsi="Verdana" w:cs="Tahoma"/>
          <w:sz w:val="20"/>
          <w:szCs w:val="20"/>
        </w:rPr>
        <w:t>formularzu ofertowym i załączniku 1 do formularza ofertowego</w:t>
      </w:r>
      <w:del w:id="2" w:author="Marcin Wróblewski" w:date="2022-07-11T00:55:00Z">
        <w:r w:rsidRPr="00937E9E" w:rsidDel="00043C83">
          <w:rPr>
            <w:rFonts w:ascii="Verdana" w:hAnsi="Verdana" w:cs="Tahoma"/>
            <w:sz w:val="20"/>
            <w:szCs w:val="20"/>
          </w:rPr>
          <w:delText>.</w:delText>
        </w:r>
      </w:del>
    </w:p>
    <w:p w14:paraId="1537A3A6" w14:textId="2B7B7D0B" w:rsidR="00043C83" w:rsidRPr="008D60D6" w:rsidRDefault="00043C83" w:rsidP="00CA0099">
      <w:pPr>
        <w:pStyle w:val="Akapitzlist"/>
        <w:tabs>
          <w:tab w:val="num" w:pos="426"/>
        </w:tabs>
        <w:spacing w:line="260" w:lineRule="atLeast"/>
        <w:ind w:left="357" w:hanging="357"/>
        <w:rPr>
          <w:rFonts w:ascii="Verdana" w:hAnsi="Verdana" w:cs="Tahoma"/>
          <w:sz w:val="20"/>
          <w:szCs w:val="20"/>
        </w:rPr>
      </w:pPr>
      <w:r w:rsidRPr="008D60D6">
        <w:rPr>
          <w:rFonts w:ascii="Verdana" w:hAnsi="Verdana" w:cs="Tahoma"/>
          <w:sz w:val="20"/>
          <w:szCs w:val="20"/>
        </w:rPr>
        <w:t>3. Wydanie polecenia, o którym mowa w niniejszym paragrafie, może nastąpić w szczególności w następujących przypadkach:</w:t>
      </w:r>
    </w:p>
    <w:p w14:paraId="4F601DBA" w14:textId="6D2239E0" w:rsidR="008E5841" w:rsidRPr="00D7498E" w:rsidRDefault="008E5841" w:rsidP="008E5841">
      <w:pPr>
        <w:pStyle w:val="Akapitzlist"/>
        <w:numPr>
          <w:ilvl w:val="0"/>
          <w:numId w:val="44"/>
        </w:numPr>
        <w:spacing w:after="80"/>
        <w:ind w:right="-3"/>
        <w:jc w:val="left"/>
        <w:rPr>
          <w:rFonts w:ascii="Verdana" w:eastAsia="MS Reference Sans Serif" w:hAnsi="Verdana" w:cs="Calibri"/>
          <w:sz w:val="20"/>
          <w:szCs w:val="20"/>
          <w:lang w:val="pl"/>
        </w:rPr>
      </w:pPr>
      <w:r w:rsidRPr="00D7498E">
        <w:rPr>
          <w:rFonts w:ascii="Verdana" w:eastAsia="MS Reference Sans Serif" w:hAnsi="Verdana" w:cs="Calibri"/>
          <w:sz w:val="20"/>
          <w:szCs w:val="20"/>
          <w:lang w:val="pl"/>
        </w:rPr>
        <w:t>wystąpienia siły wyższej, to znaczy niezależnego</w:t>
      </w:r>
      <w:r w:rsidRPr="00D7498E">
        <w:rPr>
          <w:rFonts w:ascii="Verdana" w:hAnsi="Verdana"/>
          <w:sz w:val="20"/>
          <w:lang w:val="pl"/>
        </w:rPr>
        <w:t xml:space="preserve"> od </w:t>
      </w:r>
      <w:r w:rsidRPr="00D7498E">
        <w:rPr>
          <w:rFonts w:ascii="Verdana" w:eastAsia="MS Reference Sans Serif" w:hAnsi="Verdana" w:cs="Calibri"/>
          <w:sz w:val="20"/>
          <w:szCs w:val="20"/>
          <w:lang w:val="pl"/>
        </w:rPr>
        <w:t>Stron losowego zdarzenia zewnętrznego, które było niemożliwe do przewidzenia w momencie zawarcia Umowy i któremu nie można było zapobiec mimo dochowania należytej staranności,</w:t>
      </w:r>
    </w:p>
    <w:p w14:paraId="35614735" w14:textId="6AFD6762" w:rsidR="008E5841" w:rsidRPr="00D7498E" w:rsidRDefault="008E5841" w:rsidP="008E5841">
      <w:pPr>
        <w:pStyle w:val="Akapitzlist"/>
        <w:numPr>
          <w:ilvl w:val="0"/>
          <w:numId w:val="44"/>
        </w:numPr>
        <w:spacing w:after="80"/>
        <w:ind w:right="-3"/>
        <w:jc w:val="left"/>
        <w:rPr>
          <w:rFonts w:ascii="Verdana" w:eastAsia="MS Reference Sans Serif" w:hAnsi="Verdana" w:cs="Calibri"/>
          <w:sz w:val="20"/>
          <w:szCs w:val="20"/>
        </w:rPr>
      </w:pPr>
      <w:r w:rsidRPr="00D7498E">
        <w:rPr>
          <w:rFonts w:ascii="Verdana" w:eastAsia="MS Reference Sans Serif" w:hAnsi="Verdana" w:cs="Calibri"/>
          <w:sz w:val="20"/>
          <w:szCs w:val="20"/>
        </w:rPr>
        <w:t>wydania Wykonawcy robót przez Zamawiającego Polecenia Zmiany, skutkującego zwiększeniem zakresu robot lub koniecznością wstrzymania robót, o ile:</w:t>
      </w:r>
    </w:p>
    <w:p w14:paraId="6FF57F89" w14:textId="536F3AF6" w:rsidR="008E5841" w:rsidRPr="00D7498E" w:rsidRDefault="008E5841" w:rsidP="008E5841">
      <w:pPr>
        <w:pStyle w:val="Akapitzlist"/>
        <w:numPr>
          <w:ilvl w:val="0"/>
          <w:numId w:val="45"/>
        </w:numPr>
        <w:suppressAutoHyphens/>
        <w:rPr>
          <w:sz w:val="22"/>
          <w:szCs w:val="22"/>
        </w:rPr>
      </w:pPr>
      <w:r w:rsidRPr="00D7498E">
        <w:t>przyjęte przez Zamawiającego założenia do projektowania i wykonania doświetlenia stref przejściowych przejść dla pieszych, zawarte w Programie Funkcjonalno- Użytkowym (w wyniku ich weryfikacji przez Wykonawcę robót, na etapie realizacji umowy), okazałyby się niezgodne z Wytycznymi projektowania infrastruktury dla pieszych, Część 4: Projektowanie oświetlenia przejść dla pieszych,</w:t>
      </w:r>
    </w:p>
    <w:p w14:paraId="382AAF52" w14:textId="77777777" w:rsidR="008E5841" w:rsidRPr="00D7498E" w:rsidRDefault="008E5841" w:rsidP="008E5841">
      <w:pPr>
        <w:pStyle w:val="Akapitzlist"/>
        <w:numPr>
          <w:ilvl w:val="0"/>
          <w:numId w:val="45"/>
        </w:numPr>
        <w:suppressAutoHyphens/>
        <w:rPr>
          <w:sz w:val="22"/>
          <w:szCs w:val="22"/>
        </w:rPr>
      </w:pPr>
      <w:r w:rsidRPr="00D7498E">
        <w:t>w przypadku wystąpienia w strefie modernizowanych przejść dla pieszych podziemnych sieci uzbrojenia terenu, innych niż założone przez Zamawiającego sieci energetycznych, do których następować będzie przyłączanie instalacji i sieci oświetlenia modernizowanych przejść, a sieci inne niż energetyczne będą kolidowały z projektowaną infrastrukturą, na skutek czego będzie konieczna ich przebudowa;</w:t>
      </w:r>
    </w:p>
    <w:p w14:paraId="58949CB4" w14:textId="77777777" w:rsidR="008E5841" w:rsidRPr="00D7498E" w:rsidRDefault="008E5841" w:rsidP="008E5841">
      <w:pPr>
        <w:pStyle w:val="Akapitzlist"/>
        <w:numPr>
          <w:ilvl w:val="0"/>
          <w:numId w:val="45"/>
        </w:numPr>
        <w:suppressAutoHyphens/>
        <w:rPr>
          <w:sz w:val="22"/>
          <w:szCs w:val="22"/>
        </w:rPr>
      </w:pPr>
      <w:r w:rsidRPr="00D7498E">
        <w:t>w przypadku konieczności wstrzymania robót na danym odcinku drogi (modernizowanego przejścia dla pieszych), jeżeli będzie to konieczne dla dokonania koordynacji robót pomiędzy kilkoma wykonawcami realizującymi (na zlecenie Zmawiającego) różne zakresy robót na tym samym terenie, z tym zastrzeżeniem, że takie wstrzymanie robót nie będzie dłuższe niż 30 dni,</w:t>
      </w:r>
    </w:p>
    <w:p w14:paraId="584C7CE8" w14:textId="77777777" w:rsidR="008E5841" w:rsidRPr="00D7498E" w:rsidRDefault="008E5841" w:rsidP="008E5841">
      <w:pPr>
        <w:numPr>
          <w:ilvl w:val="0"/>
          <w:numId w:val="44"/>
        </w:numPr>
        <w:spacing w:after="80"/>
        <w:ind w:right="-3"/>
        <w:rPr>
          <w:rFonts w:ascii="Verdana" w:eastAsia="MS Reference Sans Serif" w:hAnsi="Verdana" w:cs="Calibri"/>
          <w:sz w:val="20"/>
          <w:szCs w:val="20"/>
          <w:lang w:val="pl"/>
        </w:rPr>
      </w:pPr>
      <w:r w:rsidRPr="00D7498E">
        <w:rPr>
          <w:rFonts w:ascii="Verdana" w:eastAsia="MS Reference Sans Serif" w:hAnsi="Verdana" w:cs="Calibri"/>
          <w:sz w:val="20"/>
          <w:szCs w:val="20"/>
          <w:lang w:val="pl"/>
        </w:rPr>
        <w:t>nie wykonania w terminie przyłączeń do sieci przez Operatora Sieci;</w:t>
      </w:r>
    </w:p>
    <w:p w14:paraId="0960B01E" w14:textId="77777777" w:rsidR="008E5841" w:rsidRPr="00D7498E" w:rsidRDefault="008E5841" w:rsidP="008E5841">
      <w:pPr>
        <w:numPr>
          <w:ilvl w:val="0"/>
          <w:numId w:val="44"/>
        </w:numPr>
        <w:spacing w:after="80"/>
        <w:ind w:right="-3"/>
        <w:rPr>
          <w:rFonts w:ascii="Verdana" w:eastAsia="MS Reference Sans Serif" w:hAnsi="Verdana" w:cs="Calibri"/>
          <w:sz w:val="20"/>
          <w:szCs w:val="20"/>
          <w:lang w:val="pl"/>
        </w:rPr>
      </w:pPr>
      <w:r w:rsidRPr="00D7498E">
        <w:rPr>
          <w:rFonts w:ascii="Verdana" w:eastAsia="MS Reference Sans Serif" w:hAnsi="Verdana" w:cs="Calibri"/>
          <w:sz w:val="20"/>
          <w:szCs w:val="20"/>
          <w:lang w:val="pl"/>
        </w:rPr>
        <w:t>wydaniem aktu administracyjnego lub dokonania czynności przez organ administracji, z przekroczeniem terminów zastrzeżonych w k.p.a.</w:t>
      </w:r>
    </w:p>
    <w:p w14:paraId="41C5FEDF" w14:textId="77777777" w:rsidR="00CA0099" w:rsidRPr="00937E9E" w:rsidRDefault="00CA0099" w:rsidP="0064618E">
      <w:pPr>
        <w:spacing w:line="260" w:lineRule="atLeast"/>
        <w:jc w:val="center"/>
        <w:rPr>
          <w:rFonts w:ascii="Verdana" w:hAnsi="Verdana" w:cs="Tahoma"/>
          <w:bCs/>
          <w:sz w:val="20"/>
          <w:szCs w:val="20"/>
        </w:rPr>
      </w:pPr>
    </w:p>
    <w:p w14:paraId="63CF8874"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9</w:t>
      </w:r>
    </w:p>
    <w:p w14:paraId="2BB2A302" w14:textId="77777777" w:rsidR="00DB1032" w:rsidRPr="00937E9E" w:rsidRDefault="00DB1032" w:rsidP="00DB1032">
      <w:pPr>
        <w:numPr>
          <w:ilvl w:val="0"/>
          <w:numId w:val="10"/>
        </w:numPr>
        <w:tabs>
          <w:tab w:val="left" w:pos="284"/>
        </w:tabs>
        <w:spacing w:line="276" w:lineRule="auto"/>
        <w:ind w:hanging="1495"/>
        <w:contextualSpacing/>
        <w:jc w:val="both"/>
        <w:rPr>
          <w:rFonts w:ascii="Verdana" w:hAnsi="Verdana"/>
          <w:sz w:val="20"/>
          <w:szCs w:val="20"/>
          <w:lang w:eastAsia="pl-PL"/>
        </w:rPr>
      </w:pPr>
      <w:r w:rsidRPr="00937E9E">
        <w:rPr>
          <w:rFonts w:ascii="Verdana" w:hAnsi="Verdana"/>
          <w:sz w:val="20"/>
          <w:szCs w:val="20"/>
          <w:lang w:eastAsia="pl-PL"/>
        </w:rPr>
        <w:t>Zamawiającemu przysługuje prawo do odstąpienia od całości lub części umowy, jeżeli:</w:t>
      </w:r>
    </w:p>
    <w:p w14:paraId="7F244788"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1)   Wykonawca nie rozpoczął realizacji umowy w terminie 7 dni od daty jej podpisania,</w:t>
      </w:r>
    </w:p>
    <w:p w14:paraId="2DD93B5F" w14:textId="217B9910"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2) </w:t>
      </w:r>
      <w:r w:rsidRPr="00937E9E">
        <w:rPr>
          <w:rFonts w:ascii="Verdana" w:hAnsi="Verdana"/>
          <w:sz w:val="20"/>
          <w:szCs w:val="20"/>
        </w:rPr>
        <w:tab/>
        <w:t xml:space="preserve">Wykonawca przerwał z </w:t>
      </w:r>
      <w:r w:rsidR="00043C83">
        <w:rPr>
          <w:rFonts w:ascii="Verdana" w:hAnsi="Verdana"/>
          <w:sz w:val="20"/>
          <w:szCs w:val="20"/>
        </w:rPr>
        <w:t xml:space="preserve">własnej winy </w:t>
      </w:r>
      <w:r w:rsidRPr="00937E9E">
        <w:rPr>
          <w:rFonts w:ascii="Verdana" w:hAnsi="Verdana"/>
          <w:sz w:val="20"/>
          <w:szCs w:val="20"/>
        </w:rPr>
        <w:t>realizację przedmiotu umowy i przerwa ta trwa dłużej niż 7 dni,</w:t>
      </w:r>
    </w:p>
    <w:p w14:paraId="01C774DF"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3) wystąpi istotna zmiana okoliczności powodująca, że wykonanie umowy nie leży w interesie publicznym, czego nie można było przewi</w:t>
      </w:r>
      <w:r w:rsidR="009C0FB6" w:rsidRPr="00937E9E">
        <w:rPr>
          <w:rFonts w:ascii="Verdana" w:hAnsi="Verdana"/>
          <w:sz w:val="20"/>
          <w:szCs w:val="20"/>
        </w:rPr>
        <w:t xml:space="preserve">dzieć w chwili zawarcia umowy; </w:t>
      </w:r>
      <w:r w:rsidR="009C0FB6" w:rsidRPr="00937E9E">
        <w:rPr>
          <w:rFonts w:ascii="Verdana" w:hAnsi="Verdana"/>
          <w:sz w:val="20"/>
          <w:szCs w:val="20"/>
        </w:rPr>
        <w:br/>
        <w:t>w</w:t>
      </w:r>
      <w:r w:rsidRPr="00937E9E">
        <w:rPr>
          <w:rFonts w:ascii="Verdana" w:hAnsi="Verdana"/>
          <w:sz w:val="20"/>
          <w:szCs w:val="20"/>
        </w:rPr>
        <w:t xml:space="preserve"> takim wypadku Wykonawca może żądać jedynie wynagrodzenia należnego </w:t>
      </w:r>
      <w:r w:rsidR="009B6856" w:rsidRPr="00937E9E">
        <w:rPr>
          <w:rFonts w:ascii="Verdana" w:hAnsi="Verdana"/>
          <w:sz w:val="20"/>
          <w:szCs w:val="20"/>
        </w:rPr>
        <w:br/>
      </w:r>
      <w:r w:rsidRPr="00937E9E">
        <w:rPr>
          <w:rFonts w:ascii="Verdana" w:hAnsi="Verdana"/>
          <w:sz w:val="20"/>
          <w:szCs w:val="20"/>
        </w:rPr>
        <w:t>mu z tytułu wykonania części umowy,</w:t>
      </w:r>
    </w:p>
    <w:p w14:paraId="5BDB3BD1" w14:textId="77777777" w:rsidR="00DB1032" w:rsidRPr="00937E9E" w:rsidRDefault="00DB1032" w:rsidP="00DB1032">
      <w:pPr>
        <w:tabs>
          <w:tab w:val="left" w:pos="567"/>
        </w:tabs>
        <w:spacing w:line="276" w:lineRule="auto"/>
        <w:ind w:left="567" w:hanging="425"/>
        <w:contextualSpacing/>
        <w:jc w:val="both"/>
        <w:rPr>
          <w:rFonts w:ascii="Verdana" w:hAnsi="Verdana"/>
          <w:sz w:val="20"/>
          <w:szCs w:val="20"/>
        </w:rPr>
      </w:pPr>
      <w:r w:rsidRPr="00937E9E">
        <w:rPr>
          <w:rFonts w:ascii="Verdana" w:hAnsi="Verdana"/>
          <w:sz w:val="20"/>
          <w:szCs w:val="20"/>
        </w:rPr>
        <w:t>4)   zaistnieją nowe, nieznane dla Zamawiającego w dniu podpisania przedmiotowej  umowy okoliczności, które uniemoż</w:t>
      </w:r>
      <w:r w:rsidR="009C0FB6" w:rsidRPr="00937E9E">
        <w:rPr>
          <w:rFonts w:ascii="Verdana" w:hAnsi="Verdana"/>
          <w:sz w:val="20"/>
          <w:szCs w:val="20"/>
        </w:rPr>
        <w:t>liwiają stronom wykonanie umowy,</w:t>
      </w:r>
    </w:p>
    <w:p w14:paraId="0492B299" w14:textId="64B003CE"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5) Wykonawca realizuje przedmiot umowy w sposób niezgodny ze wskazaniami Zam</w:t>
      </w:r>
      <w:r w:rsidR="009C0FB6" w:rsidRPr="00937E9E">
        <w:rPr>
          <w:rFonts w:ascii="Verdana" w:hAnsi="Verdana"/>
          <w:sz w:val="20"/>
          <w:szCs w:val="20"/>
        </w:rPr>
        <w:t>awiającego lub niniejszą umową</w:t>
      </w:r>
      <w:r w:rsidR="00043C83">
        <w:rPr>
          <w:rFonts w:ascii="Verdana" w:hAnsi="Verdana"/>
          <w:sz w:val="20"/>
          <w:szCs w:val="20"/>
        </w:rPr>
        <w:t>, i nie zmienia sposobu jej realizacji pomimo pisemnego wezwania i wyznaczenia w tym celu odpowiedniego terminu,</w:t>
      </w:r>
      <w:del w:id="3" w:author="Marcin Wróblewski" w:date="2022-07-11T00:58:00Z">
        <w:r w:rsidR="009C0FB6" w:rsidRPr="00937E9E" w:rsidDel="00043C83">
          <w:rPr>
            <w:rFonts w:ascii="Verdana" w:hAnsi="Verdana"/>
            <w:sz w:val="20"/>
            <w:szCs w:val="20"/>
          </w:rPr>
          <w:delText>,</w:delText>
        </w:r>
      </w:del>
    </w:p>
    <w:p w14:paraId="0ADA50C2" w14:textId="084F821A"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6) </w:t>
      </w:r>
      <w:r w:rsidRPr="00937E9E">
        <w:rPr>
          <w:rFonts w:ascii="Verdana" w:hAnsi="Verdana"/>
          <w:sz w:val="20"/>
          <w:szCs w:val="20"/>
        </w:rPr>
        <w:tab/>
        <w:t>w wyniku wszczętego postępowania egzekucyjnego nastąpi zajęcie majątku Wykonawcy lub jego znacznej części</w:t>
      </w:r>
      <w:r w:rsidR="002711EB">
        <w:rPr>
          <w:rFonts w:ascii="Verdana" w:hAnsi="Verdana"/>
          <w:sz w:val="20"/>
          <w:szCs w:val="20"/>
        </w:rPr>
        <w:t>, uniemożliwiającej realizację Umowy</w:t>
      </w:r>
      <w:r w:rsidRPr="00937E9E">
        <w:rPr>
          <w:rFonts w:ascii="Verdana" w:hAnsi="Verdana"/>
          <w:sz w:val="20"/>
          <w:szCs w:val="20"/>
        </w:rPr>
        <w:t>.</w:t>
      </w:r>
    </w:p>
    <w:p w14:paraId="7458C64A"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Skutki wykonania prawa do odstąpienia od umowy w przypadkach</w:t>
      </w:r>
      <w:r w:rsidR="009C0FB6" w:rsidRPr="00937E9E">
        <w:rPr>
          <w:rFonts w:ascii="Verdana" w:hAnsi="Verdana"/>
          <w:sz w:val="20"/>
          <w:szCs w:val="20"/>
        </w:rPr>
        <w:t>,</w:t>
      </w:r>
      <w:r w:rsidRPr="00937E9E">
        <w:rPr>
          <w:rFonts w:ascii="Verdana" w:hAnsi="Verdana"/>
          <w:sz w:val="20"/>
          <w:szCs w:val="20"/>
        </w:rPr>
        <w:t xml:space="preserve"> o których mowa w ust.</w:t>
      </w:r>
      <w:r w:rsidR="009C0FB6" w:rsidRPr="00937E9E">
        <w:rPr>
          <w:rFonts w:ascii="Verdana" w:hAnsi="Verdana"/>
          <w:sz w:val="20"/>
          <w:szCs w:val="20"/>
        </w:rPr>
        <w:t xml:space="preserve"> </w:t>
      </w:r>
      <w:r w:rsidRPr="00937E9E">
        <w:rPr>
          <w:rFonts w:ascii="Verdana" w:hAnsi="Verdana"/>
          <w:sz w:val="20"/>
          <w:szCs w:val="20"/>
        </w:rPr>
        <w:t xml:space="preserve">1 odnoszą się jedynie do tych usług przewidzianych do wykonania na podstawie niniejszej </w:t>
      </w:r>
      <w:r w:rsidRPr="00937E9E">
        <w:rPr>
          <w:rFonts w:ascii="Verdana" w:hAnsi="Verdana"/>
          <w:sz w:val="20"/>
          <w:szCs w:val="20"/>
        </w:rPr>
        <w:lastRenderedPageBreak/>
        <w:t>umowy, które nie zostały wykonane przed skorzystaniem przez Zamawiającego z prawa do odstąpienia od umowy.</w:t>
      </w:r>
    </w:p>
    <w:p w14:paraId="0CBBFE58"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 xml:space="preserve">Prawo do odstąpienia od umowy przez Zamawiającego wygasa z upływem </w:t>
      </w:r>
      <w:r w:rsidR="002C6C0B" w:rsidRPr="00937E9E">
        <w:rPr>
          <w:rFonts w:ascii="Verdana" w:hAnsi="Verdana"/>
          <w:sz w:val="20"/>
          <w:szCs w:val="20"/>
        </w:rPr>
        <w:t>90</w:t>
      </w:r>
      <w:r w:rsidRPr="00937E9E">
        <w:rPr>
          <w:rFonts w:ascii="Verdana" w:hAnsi="Verdana"/>
          <w:sz w:val="20"/>
          <w:szCs w:val="20"/>
        </w:rPr>
        <w:t xml:space="preserve"> dni liczonych od dnia powzięcia wiadomości przez Zamawiającego o zdarzeniach i okolicz</w:t>
      </w:r>
      <w:r w:rsidR="009C0FB6" w:rsidRPr="00937E9E">
        <w:rPr>
          <w:rFonts w:ascii="Verdana" w:hAnsi="Verdana"/>
          <w:sz w:val="20"/>
          <w:szCs w:val="20"/>
        </w:rPr>
        <w:t>nościach wymienionych w ust. 1.</w:t>
      </w:r>
    </w:p>
    <w:p w14:paraId="23193A61" w14:textId="77777777" w:rsidR="00F6663E" w:rsidRPr="00937E9E" w:rsidRDefault="00F6663E" w:rsidP="0064618E">
      <w:pPr>
        <w:spacing w:line="260" w:lineRule="atLeast"/>
        <w:jc w:val="center"/>
        <w:rPr>
          <w:rFonts w:ascii="Verdana" w:hAnsi="Verdana" w:cs="Tahoma"/>
          <w:bCs/>
          <w:sz w:val="20"/>
          <w:szCs w:val="20"/>
        </w:rPr>
      </w:pPr>
    </w:p>
    <w:p w14:paraId="19E16EDC"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10</w:t>
      </w:r>
    </w:p>
    <w:p w14:paraId="7866BCAB" w14:textId="77777777" w:rsidR="00DB1032" w:rsidRPr="00937E9E" w:rsidRDefault="00DB1032" w:rsidP="00DB1032">
      <w:pPr>
        <w:tabs>
          <w:tab w:val="num" w:pos="360"/>
        </w:tabs>
        <w:spacing w:line="276" w:lineRule="auto"/>
        <w:jc w:val="both"/>
        <w:rPr>
          <w:rFonts w:ascii="Verdana" w:hAnsi="Verdana" w:cs="Tahoma"/>
          <w:sz w:val="20"/>
          <w:szCs w:val="20"/>
        </w:rPr>
      </w:pPr>
      <w:r w:rsidRPr="00937E9E">
        <w:rPr>
          <w:rFonts w:ascii="Verdana" w:hAnsi="Verdana" w:cs="Tahoma"/>
          <w:sz w:val="20"/>
          <w:szCs w:val="20"/>
        </w:rPr>
        <w:t>1. Wykonawca zapłaci karę umowną:</w:t>
      </w:r>
    </w:p>
    <w:p w14:paraId="1860E8A8" w14:textId="20DDE78A"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1) </w:t>
      </w:r>
      <w:r w:rsidR="00C951E0" w:rsidRPr="00937E9E">
        <w:rPr>
          <w:rFonts w:ascii="Verdana" w:hAnsi="Verdana" w:cs="Tahoma"/>
          <w:sz w:val="20"/>
          <w:szCs w:val="20"/>
        </w:rPr>
        <w:t>z</w:t>
      </w:r>
      <w:r w:rsidR="00DB1032" w:rsidRPr="00937E9E">
        <w:rPr>
          <w:rFonts w:ascii="Verdana" w:hAnsi="Verdana" w:cs="Tahoma"/>
          <w:sz w:val="20"/>
          <w:szCs w:val="20"/>
        </w:rPr>
        <w:t xml:space="preserve"> tytułu </w:t>
      </w:r>
      <w:r w:rsidR="002711EB">
        <w:rPr>
          <w:rFonts w:ascii="Verdana" w:hAnsi="Verdana" w:cs="Tahoma"/>
          <w:sz w:val="20"/>
          <w:szCs w:val="20"/>
        </w:rPr>
        <w:t>zwłoki</w:t>
      </w:r>
      <w:r w:rsidR="002711EB" w:rsidRPr="00937E9E">
        <w:rPr>
          <w:rFonts w:ascii="Verdana" w:hAnsi="Verdana" w:cs="Tahoma"/>
          <w:sz w:val="20"/>
          <w:szCs w:val="20"/>
        </w:rPr>
        <w:t xml:space="preserve"> </w:t>
      </w:r>
      <w:r w:rsidR="00DB1032" w:rsidRPr="00937E9E">
        <w:rPr>
          <w:rFonts w:ascii="Verdana" w:hAnsi="Verdana" w:cs="Tahoma"/>
          <w:sz w:val="20"/>
          <w:szCs w:val="20"/>
        </w:rPr>
        <w:t>we wpisach w dzienniku budowy /</w:t>
      </w:r>
      <w:r w:rsidR="009C0FB6" w:rsidRPr="00937E9E">
        <w:rPr>
          <w:rFonts w:ascii="Verdana" w:hAnsi="Verdana" w:cs="Tahoma"/>
          <w:sz w:val="20"/>
          <w:szCs w:val="20"/>
        </w:rPr>
        <w:t xml:space="preserve"> </w:t>
      </w:r>
      <w:r w:rsidR="00DB1032" w:rsidRPr="00937E9E">
        <w:rPr>
          <w:rFonts w:ascii="Verdana" w:hAnsi="Verdana" w:cs="Tahoma"/>
          <w:sz w:val="20"/>
          <w:szCs w:val="20"/>
        </w:rPr>
        <w:t xml:space="preserve">dzienniku postępu robót, </w:t>
      </w:r>
      <w:r w:rsidR="00DB1032" w:rsidRPr="00937E9E">
        <w:rPr>
          <w:rFonts w:ascii="Verdana" w:hAnsi="Verdana" w:cs="Tahoma"/>
          <w:sz w:val="20"/>
          <w:szCs w:val="20"/>
        </w:rPr>
        <w:br/>
        <w:t xml:space="preserve">w wysokości 200 zł (słownie złotych: dwieście) </w:t>
      </w:r>
      <w:r w:rsidR="009C0FB6" w:rsidRPr="00937E9E">
        <w:rPr>
          <w:rFonts w:ascii="Verdana" w:hAnsi="Verdana" w:cs="Tahoma"/>
          <w:sz w:val="20"/>
          <w:szCs w:val="20"/>
        </w:rPr>
        <w:t xml:space="preserve"> za każdy dzień zwłoki,</w:t>
      </w:r>
    </w:p>
    <w:p w14:paraId="58CA244F" w14:textId="7C0857D8" w:rsidR="00DB1032" w:rsidRPr="00937E9E" w:rsidRDefault="009C0FB6" w:rsidP="00DB1032">
      <w:pPr>
        <w:spacing w:line="276" w:lineRule="auto"/>
        <w:ind w:left="709" w:hanging="425"/>
        <w:jc w:val="both"/>
        <w:rPr>
          <w:rFonts w:ascii="Verdana" w:hAnsi="Verdana" w:cs="Tahoma"/>
          <w:sz w:val="20"/>
          <w:szCs w:val="20"/>
        </w:rPr>
      </w:pPr>
      <w:r w:rsidRPr="00937E9E">
        <w:rPr>
          <w:rFonts w:ascii="Verdana" w:hAnsi="Verdana" w:cs="Tahoma"/>
          <w:sz w:val="20"/>
          <w:szCs w:val="20"/>
        </w:rPr>
        <w:t>2) z</w:t>
      </w:r>
      <w:r w:rsidR="00DB1032" w:rsidRPr="00937E9E">
        <w:rPr>
          <w:rFonts w:ascii="Verdana" w:hAnsi="Verdana" w:cs="Tahoma"/>
          <w:sz w:val="20"/>
          <w:szCs w:val="20"/>
        </w:rPr>
        <w:t xml:space="preserve">a </w:t>
      </w:r>
      <w:r w:rsidR="002711EB">
        <w:rPr>
          <w:rFonts w:ascii="Verdana" w:hAnsi="Verdana" w:cs="Tahoma"/>
          <w:sz w:val="20"/>
          <w:szCs w:val="20"/>
        </w:rPr>
        <w:t>zwłokę</w:t>
      </w:r>
      <w:r w:rsidR="002711EB" w:rsidRPr="00937E9E">
        <w:rPr>
          <w:rFonts w:ascii="Verdana" w:hAnsi="Verdana" w:cs="Tahoma"/>
          <w:sz w:val="20"/>
          <w:szCs w:val="20"/>
        </w:rPr>
        <w:t xml:space="preserve"> </w:t>
      </w:r>
      <w:r w:rsidR="00DB1032" w:rsidRPr="00937E9E">
        <w:rPr>
          <w:rFonts w:ascii="Verdana" w:hAnsi="Verdana" w:cs="Tahoma"/>
          <w:sz w:val="20"/>
          <w:szCs w:val="20"/>
        </w:rPr>
        <w:t>w składaniu</w:t>
      </w:r>
      <w:r w:rsidRPr="00937E9E">
        <w:rPr>
          <w:rFonts w:ascii="Verdana" w:hAnsi="Verdana" w:cs="Tahoma"/>
          <w:sz w:val="20"/>
          <w:szCs w:val="20"/>
        </w:rPr>
        <w:t xml:space="preserve"> raportów i sprawozdań </w:t>
      </w:r>
      <w:r w:rsidR="00DB1032" w:rsidRPr="00937E9E">
        <w:rPr>
          <w:rFonts w:ascii="Verdana" w:hAnsi="Verdana" w:cs="Tahoma"/>
          <w:sz w:val="20"/>
          <w:szCs w:val="20"/>
        </w:rPr>
        <w:t xml:space="preserve">w wysokości </w:t>
      </w:r>
      <w:r w:rsidRPr="00937E9E">
        <w:rPr>
          <w:rFonts w:ascii="Verdana" w:hAnsi="Verdana" w:cs="Tahoma"/>
          <w:sz w:val="20"/>
          <w:szCs w:val="20"/>
        </w:rPr>
        <w:t>3</w:t>
      </w:r>
      <w:r w:rsidR="00DB1032" w:rsidRPr="00937E9E">
        <w:rPr>
          <w:rFonts w:ascii="Verdana" w:hAnsi="Verdana" w:cs="Tahoma"/>
          <w:sz w:val="20"/>
          <w:szCs w:val="20"/>
        </w:rPr>
        <w:t>00 zł (słownie złotych: trzysta)</w:t>
      </w:r>
      <w:r w:rsidRPr="00937E9E">
        <w:rPr>
          <w:rFonts w:ascii="Verdana" w:hAnsi="Verdana" w:cs="Tahoma"/>
          <w:sz w:val="20"/>
          <w:szCs w:val="20"/>
        </w:rPr>
        <w:t xml:space="preserve"> za każdy dzień zwłoki,</w:t>
      </w:r>
    </w:p>
    <w:p w14:paraId="5DDFDC24" w14:textId="77777777"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3) </w:t>
      </w:r>
      <w:r w:rsidR="000E62F1" w:rsidRPr="00937E9E">
        <w:rPr>
          <w:rFonts w:ascii="Verdana" w:hAnsi="Verdana" w:cs="Tahoma"/>
          <w:sz w:val="20"/>
          <w:szCs w:val="20"/>
        </w:rPr>
        <w:t>za stwierdzone istotne uchybienia, nieuzasadnioną zwłokę w wykonywaniu obowiązków opisanych w umowie oraz Opisie Przedmiotu Zamówienia lub uchylanie się od ich wykonania:</w:t>
      </w:r>
    </w:p>
    <w:p w14:paraId="700D2B10" w14:textId="5E22AA5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pierwszego monitu Zam</w:t>
      </w:r>
      <w:r w:rsidR="009C0FB6" w:rsidRPr="00937E9E">
        <w:rPr>
          <w:rFonts w:ascii="Verdana" w:hAnsi="Verdana" w:cs="Tahoma"/>
          <w:sz w:val="20"/>
          <w:szCs w:val="20"/>
        </w:rPr>
        <w:t xml:space="preserve">awiającego – </w:t>
      </w:r>
      <w:r w:rsidR="00056D8D">
        <w:rPr>
          <w:rFonts w:ascii="Verdana" w:hAnsi="Verdana" w:cs="Tahoma"/>
          <w:sz w:val="20"/>
          <w:szCs w:val="20"/>
        </w:rPr>
        <w:t>kara umowna w wysokości 1000 </w:t>
      </w:r>
      <w:r w:rsidR="002711EB">
        <w:rPr>
          <w:rFonts w:ascii="Verdana" w:hAnsi="Verdana" w:cs="Tahoma"/>
          <w:sz w:val="20"/>
          <w:szCs w:val="20"/>
        </w:rPr>
        <w:t>zł</w:t>
      </w:r>
      <w:ins w:id="4" w:author="Tworek Michał" w:date="2022-07-15T07:37:00Z">
        <w:r w:rsidR="00D873AE">
          <w:rPr>
            <w:rFonts w:ascii="Verdana" w:hAnsi="Verdana" w:cs="Tahoma"/>
            <w:sz w:val="20"/>
            <w:szCs w:val="20"/>
          </w:rPr>
          <w:t xml:space="preserve"> </w:t>
        </w:r>
      </w:ins>
      <w:r w:rsidR="00056D8D" w:rsidRPr="00056D8D">
        <w:rPr>
          <w:rFonts w:ascii="Verdana" w:hAnsi="Verdana" w:cs="Tahoma"/>
          <w:sz w:val="20"/>
          <w:szCs w:val="20"/>
        </w:rPr>
        <w:t xml:space="preserve"> </w:t>
      </w:r>
      <w:r w:rsidR="00056D8D" w:rsidRPr="00937E9E">
        <w:rPr>
          <w:rFonts w:ascii="Verdana" w:hAnsi="Verdana" w:cs="Tahoma"/>
          <w:sz w:val="20"/>
          <w:szCs w:val="20"/>
        </w:rPr>
        <w:t xml:space="preserve">(słownie złotych: </w:t>
      </w:r>
      <w:r w:rsidR="00056D8D">
        <w:rPr>
          <w:rFonts w:ascii="Verdana" w:hAnsi="Verdana" w:cs="Tahoma"/>
          <w:sz w:val="20"/>
          <w:szCs w:val="20"/>
        </w:rPr>
        <w:t>tysiąc</w:t>
      </w:r>
      <w:r w:rsidR="00056D8D" w:rsidRPr="00937E9E">
        <w:rPr>
          <w:rFonts w:ascii="Verdana" w:hAnsi="Verdana" w:cs="Tahoma"/>
          <w:sz w:val="20"/>
          <w:szCs w:val="20"/>
        </w:rPr>
        <w:t>)</w:t>
      </w:r>
      <w:r w:rsidR="009C0FB6" w:rsidRPr="00937E9E">
        <w:rPr>
          <w:rFonts w:ascii="Verdana" w:hAnsi="Verdana" w:cs="Tahoma"/>
          <w:sz w:val="20"/>
          <w:szCs w:val="20"/>
        </w:rPr>
        <w:t>,</w:t>
      </w:r>
    </w:p>
    <w:p w14:paraId="443A0AC9" w14:textId="7777777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każdego następnego monitu Zamawiającego – k</w:t>
      </w:r>
      <w:r w:rsidR="009C0FB6" w:rsidRPr="00937E9E">
        <w:rPr>
          <w:rFonts w:ascii="Verdana" w:hAnsi="Verdana" w:cs="Tahoma"/>
          <w:sz w:val="20"/>
          <w:szCs w:val="20"/>
        </w:rPr>
        <w:t xml:space="preserve">ara umowna </w:t>
      </w:r>
      <w:r w:rsidR="009C0FB6" w:rsidRPr="00937E9E">
        <w:rPr>
          <w:rFonts w:ascii="Verdana" w:hAnsi="Verdana" w:cs="Tahoma"/>
          <w:sz w:val="20"/>
          <w:szCs w:val="20"/>
        </w:rPr>
        <w:br/>
        <w:t>w wysokości 2000 zł (słownie złotych: dwa tysiące),</w:t>
      </w:r>
    </w:p>
    <w:p w14:paraId="01BC922C" w14:textId="79BCF27E" w:rsidR="00DB1032" w:rsidRPr="00937E9E" w:rsidRDefault="009C0FB6" w:rsidP="00DB1032">
      <w:pPr>
        <w:numPr>
          <w:ilvl w:val="0"/>
          <w:numId w:val="30"/>
        </w:numPr>
        <w:spacing w:line="276" w:lineRule="auto"/>
        <w:ind w:left="709" w:hanging="425"/>
        <w:contextualSpacing/>
        <w:jc w:val="both"/>
        <w:rPr>
          <w:rFonts w:ascii="Verdana" w:hAnsi="Verdana" w:cs="Tahoma"/>
          <w:sz w:val="20"/>
          <w:szCs w:val="20"/>
          <w:lang w:eastAsia="pl-PL"/>
        </w:rPr>
      </w:pPr>
      <w:r w:rsidRPr="00937E9E">
        <w:rPr>
          <w:rFonts w:ascii="Verdana" w:hAnsi="Verdana" w:cs="Tahoma"/>
          <w:sz w:val="20"/>
          <w:szCs w:val="20"/>
          <w:lang w:eastAsia="pl-PL"/>
        </w:rPr>
        <w:t>z</w:t>
      </w:r>
      <w:r w:rsidR="00DB1032" w:rsidRPr="00937E9E">
        <w:rPr>
          <w:rFonts w:ascii="Verdana" w:hAnsi="Verdana" w:cs="Tahoma"/>
          <w:sz w:val="20"/>
          <w:szCs w:val="20"/>
          <w:lang w:eastAsia="pl-PL"/>
        </w:rPr>
        <w:t xml:space="preserve"> tytułu odstąpienia od umowy z </w:t>
      </w:r>
      <w:r w:rsidR="002711EB">
        <w:rPr>
          <w:rFonts w:ascii="Verdana" w:hAnsi="Verdana" w:cs="Tahoma"/>
          <w:sz w:val="20"/>
          <w:szCs w:val="20"/>
          <w:lang w:eastAsia="pl-PL"/>
        </w:rPr>
        <w:t>winy</w:t>
      </w:r>
      <w:r w:rsidR="00DB1032" w:rsidRPr="00937E9E">
        <w:rPr>
          <w:rFonts w:ascii="Verdana" w:hAnsi="Verdana" w:cs="Tahoma"/>
          <w:sz w:val="20"/>
          <w:szCs w:val="20"/>
          <w:lang w:eastAsia="pl-PL"/>
        </w:rPr>
        <w:t xml:space="preserve"> Wykonaw</w:t>
      </w:r>
      <w:r w:rsidR="006A4E23" w:rsidRPr="00937E9E">
        <w:rPr>
          <w:rFonts w:ascii="Verdana" w:hAnsi="Verdana" w:cs="Tahoma"/>
          <w:sz w:val="20"/>
          <w:szCs w:val="20"/>
          <w:lang w:eastAsia="pl-PL"/>
        </w:rPr>
        <w:t xml:space="preserve">cy w wysokości </w:t>
      </w:r>
      <w:r w:rsidRPr="00937E9E">
        <w:rPr>
          <w:rFonts w:ascii="Verdana" w:hAnsi="Verdana" w:cs="Tahoma"/>
          <w:sz w:val="20"/>
          <w:szCs w:val="20"/>
          <w:lang w:eastAsia="pl-PL"/>
        </w:rPr>
        <w:br/>
      </w:r>
      <w:r w:rsidR="002C6C0B" w:rsidRPr="00937E9E">
        <w:rPr>
          <w:rFonts w:ascii="Verdana" w:hAnsi="Verdana" w:cs="Tahoma"/>
          <w:sz w:val="20"/>
          <w:szCs w:val="20"/>
          <w:lang w:eastAsia="pl-PL"/>
        </w:rPr>
        <w:t>10</w:t>
      </w:r>
      <w:r w:rsidRPr="00937E9E">
        <w:rPr>
          <w:rFonts w:ascii="Verdana" w:hAnsi="Verdana" w:cs="Tahoma"/>
          <w:sz w:val="20"/>
          <w:szCs w:val="20"/>
          <w:lang w:eastAsia="pl-PL"/>
        </w:rPr>
        <w:t xml:space="preserve"> </w:t>
      </w:r>
      <w:r w:rsidR="00DB1032" w:rsidRPr="00937E9E">
        <w:rPr>
          <w:rFonts w:ascii="Verdana" w:hAnsi="Verdana" w:cs="Tahoma"/>
          <w:sz w:val="20"/>
          <w:szCs w:val="20"/>
          <w:lang w:eastAsia="pl-PL"/>
        </w:rPr>
        <w:t xml:space="preserve">% wartości netto wynagrodzenia umownego określonego w </w:t>
      </w:r>
      <w:r w:rsidRPr="00937E9E">
        <w:rPr>
          <w:rFonts w:ascii="Verdana" w:hAnsi="Verdana" w:cs="Tahoma"/>
          <w:bCs/>
          <w:sz w:val="20"/>
          <w:szCs w:val="20"/>
        </w:rPr>
        <w:t>§</w:t>
      </w:r>
      <w:r w:rsidR="00DB1032" w:rsidRPr="00937E9E">
        <w:rPr>
          <w:rFonts w:ascii="Verdana" w:hAnsi="Verdana" w:cs="Tahoma"/>
          <w:sz w:val="20"/>
          <w:szCs w:val="20"/>
          <w:lang w:eastAsia="pl-PL"/>
        </w:rPr>
        <w:t xml:space="preserve"> 7 ust.</w:t>
      </w:r>
      <w:r w:rsidRPr="00937E9E">
        <w:rPr>
          <w:rFonts w:ascii="Verdana" w:hAnsi="Verdana" w:cs="Tahoma"/>
          <w:sz w:val="20"/>
          <w:szCs w:val="20"/>
          <w:lang w:eastAsia="pl-PL"/>
        </w:rPr>
        <w:t xml:space="preserve"> </w:t>
      </w:r>
      <w:r w:rsidR="00DB1032" w:rsidRPr="00937E9E">
        <w:rPr>
          <w:rFonts w:ascii="Verdana" w:hAnsi="Verdana" w:cs="Tahoma"/>
          <w:sz w:val="20"/>
          <w:szCs w:val="20"/>
          <w:lang w:eastAsia="pl-PL"/>
        </w:rPr>
        <w:t>1.</w:t>
      </w:r>
    </w:p>
    <w:p w14:paraId="3A404A99" w14:textId="77777777" w:rsidR="00DB1032" w:rsidRPr="00937E9E" w:rsidRDefault="00DB1032" w:rsidP="00DB1032">
      <w:pPr>
        <w:numPr>
          <w:ilvl w:val="0"/>
          <w:numId w:val="8"/>
        </w:numPr>
        <w:tabs>
          <w:tab w:val="num" w:pos="284"/>
        </w:tabs>
        <w:spacing w:line="276" w:lineRule="auto"/>
        <w:ind w:left="284" w:hanging="284"/>
        <w:jc w:val="both"/>
        <w:rPr>
          <w:rFonts w:ascii="Verdana" w:hAnsi="Verdana" w:cs="Tahoma"/>
          <w:sz w:val="20"/>
          <w:szCs w:val="20"/>
        </w:rPr>
      </w:pPr>
      <w:r w:rsidRPr="00937E9E">
        <w:rPr>
          <w:rFonts w:ascii="Verdana" w:hAnsi="Verdana" w:cs="Tahoma"/>
          <w:sz w:val="20"/>
          <w:szCs w:val="20"/>
        </w:rPr>
        <w:t xml:space="preserve">Za zwłokę w wykonaniu innych zobowiązań wynikających z niniejszej umowy strony </w:t>
      </w:r>
      <w:r w:rsidR="009C0FB6" w:rsidRPr="00937E9E">
        <w:rPr>
          <w:rFonts w:ascii="Verdana" w:hAnsi="Verdana" w:cs="Tahoma"/>
          <w:sz w:val="20"/>
          <w:szCs w:val="20"/>
        </w:rPr>
        <w:br/>
      </w:r>
      <w:r w:rsidRPr="00937E9E">
        <w:rPr>
          <w:rFonts w:ascii="Verdana" w:hAnsi="Verdana" w:cs="Tahoma"/>
          <w:sz w:val="20"/>
          <w:szCs w:val="20"/>
        </w:rPr>
        <w:t>są uprawnione do dochod</w:t>
      </w:r>
      <w:r w:rsidR="001306C2" w:rsidRPr="00937E9E">
        <w:rPr>
          <w:rFonts w:ascii="Verdana" w:hAnsi="Verdana" w:cs="Tahoma"/>
          <w:sz w:val="20"/>
          <w:szCs w:val="20"/>
        </w:rPr>
        <w:t xml:space="preserve">zenia kar umownych w wysokości 500 PLN </w:t>
      </w:r>
      <w:r w:rsidRPr="00937E9E">
        <w:rPr>
          <w:rFonts w:ascii="Verdana" w:hAnsi="Verdana" w:cs="Tahoma"/>
          <w:sz w:val="20"/>
          <w:szCs w:val="20"/>
        </w:rPr>
        <w:t xml:space="preserve">(słownie </w:t>
      </w:r>
      <w:r w:rsidR="009C0FB6" w:rsidRPr="00937E9E">
        <w:rPr>
          <w:rFonts w:ascii="Verdana" w:hAnsi="Verdana" w:cs="Tahoma"/>
          <w:sz w:val="20"/>
          <w:szCs w:val="20"/>
        </w:rPr>
        <w:br/>
      </w:r>
      <w:r w:rsidRPr="00937E9E">
        <w:rPr>
          <w:rFonts w:ascii="Verdana" w:hAnsi="Verdana" w:cs="Tahoma"/>
          <w:sz w:val="20"/>
          <w:szCs w:val="20"/>
        </w:rPr>
        <w:t>złotych: pięćset) za każdy dzień zwłoki.</w:t>
      </w:r>
    </w:p>
    <w:p w14:paraId="4F7A944B" w14:textId="7F3526CE" w:rsidR="00DB1032" w:rsidRPr="00937E9E" w:rsidRDefault="002711EB"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Pr>
          <w:rFonts w:ascii="Verdana" w:hAnsi="Verdana" w:cs="Tahoma"/>
          <w:sz w:val="20"/>
          <w:szCs w:val="20"/>
          <w:lang w:eastAsia="pl-PL"/>
        </w:rPr>
        <w:t>Zamawiający zastrzega</w:t>
      </w:r>
      <w:r w:rsidR="00DB1032" w:rsidRPr="00937E9E">
        <w:rPr>
          <w:rFonts w:ascii="Verdana" w:hAnsi="Verdana" w:cs="Tahoma"/>
          <w:sz w:val="20"/>
          <w:szCs w:val="20"/>
          <w:lang w:eastAsia="pl-PL"/>
        </w:rPr>
        <w:t xml:space="preserve"> prawo dochodzenia na zasadach ogólnych odszkodowania przewyższającego wysokość otrzymanych kar umownych do wysokości rzeczywiście poniesionej szkody.</w:t>
      </w:r>
    </w:p>
    <w:p w14:paraId="2C97E161" w14:textId="642C6B4E" w:rsidR="00DB1032" w:rsidRDefault="00DB1032"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937E9E">
        <w:rPr>
          <w:rFonts w:ascii="Verdana" w:hAnsi="Verdana" w:cs="Tahoma"/>
          <w:sz w:val="20"/>
          <w:szCs w:val="20"/>
          <w:lang w:eastAsia="pl-PL"/>
        </w:rPr>
        <w:t>Zamawiający zastrzega sobie prawo do potrącenia kar umownych z należności Wykonawcy, na co Wykonawca wyraża zgodę</w:t>
      </w:r>
      <w:r w:rsidR="002711EB">
        <w:rPr>
          <w:rFonts w:ascii="Verdana" w:hAnsi="Verdana" w:cs="Tahoma"/>
          <w:sz w:val="20"/>
          <w:szCs w:val="20"/>
          <w:lang w:eastAsia="pl-PL"/>
        </w:rPr>
        <w:t>, o ile obowiązujące przepisy prawa nie będą wyłączały takiej możliwości</w:t>
      </w:r>
      <w:r w:rsidRPr="00937E9E">
        <w:rPr>
          <w:rFonts w:ascii="Verdana" w:hAnsi="Verdana" w:cs="Tahoma"/>
          <w:sz w:val="20"/>
          <w:szCs w:val="20"/>
          <w:lang w:eastAsia="pl-PL"/>
        </w:rPr>
        <w:t>.</w:t>
      </w:r>
    </w:p>
    <w:p w14:paraId="171D8593" w14:textId="5148E175" w:rsidR="00056D8D" w:rsidRPr="008D60D6" w:rsidRDefault="00056D8D"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8D60D6">
        <w:rPr>
          <w:rFonts w:ascii="Verdana" w:hAnsi="Verdana" w:cs="Tahoma"/>
          <w:sz w:val="20"/>
          <w:szCs w:val="20"/>
          <w:lang w:eastAsia="pl-PL"/>
        </w:rPr>
        <w:t>Za istotne uchybienia w realizacji przedmiotu umowy Strony uznają w szczególności:</w:t>
      </w:r>
    </w:p>
    <w:p w14:paraId="6E968123" w14:textId="11C1989D" w:rsidR="00056D8D" w:rsidRPr="008D60D6" w:rsidRDefault="00056D8D" w:rsidP="00056D8D">
      <w:pPr>
        <w:spacing w:line="276" w:lineRule="auto"/>
        <w:ind w:left="284"/>
        <w:contextualSpacing/>
        <w:jc w:val="both"/>
        <w:rPr>
          <w:rFonts w:ascii="Verdana" w:hAnsi="Verdana" w:cs="Tahoma"/>
          <w:sz w:val="20"/>
          <w:szCs w:val="20"/>
          <w:lang w:eastAsia="pl-PL"/>
        </w:rPr>
      </w:pPr>
      <w:r w:rsidRPr="008D60D6">
        <w:rPr>
          <w:rFonts w:ascii="Verdana" w:hAnsi="Verdana" w:cs="Tahoma"/>
          <w:sz w:val="20"/>
          <w:szCs w:val="20"/>
          <w:lang w:eastAsia="pl-PL"/>
        </w:rPr>
        <w:t>1)</w:t>
      </w:r>
      <w:r w:rsidR="009866E1" w:rsidRPr="008D60D6">
        <w:rPr>
          <w:rFonts w:ascii="Verdana" w:hAnsi="Verdana" w:cs="Tahoma"/>
          <w:sz w:val="20"/>
          <w:szCs w:val="20"/>
          <w:lang w:eastAsia="pl-PL"/>
        </w:rPr>
        <w:t xml:space="preserve"> wydawanie Wykonawcy</w:t>
      </w:r>
      <w:r w:rsidR="00D7498E">
        <w:rPr>
          <w:rFonts w:ascii="Verdana" w:hAnsi="Verdana" w:cs="Tahoma"/>
          <w:sz w:val="20"/>
          <w:szCs w:val="20"/>
          <w:lang w:eastAsia="pl-PL"/>
        </w:rPr>
        <w:t xml:space="preserve"> robót</w:t>
      </w:r>
      <w:r w:rsidR="009866E1" w:rsidRPr="008D60D6">
        <w:rPr>
          <w:rFonts w:ascii="Verdana" w:hAnsi="Verdana" w:cs="Tahoma"/>
          <w:sz w:val="20"/>
          <w:szCs w:val="20"/>
          <w:lang w:eastAsia="pl-PL"/>
        </w:rPr>
        <w:t xml:space="preserve"> poleceń niezgodnych z wymaganiami Zamawiającego - niezgodnych z poleceniami kierownika projektu oraz brak współpracy z nim w tym zakresie</w:t>
      </w:r>
      <w:r w:rsidRPr="008D60D6">
        <w:rPr>
          <w:rFonts w:ascii="Verdana" w:hAnsi="Verdana" w:cs="Tahoma"/>
          <w:sz w:val="20"/>
          <w:szCs w:val="20"/>
          <w:lang w:eastAsia="pl-PL"/>
        </w:rPr>
        <w:t>;</w:t>
      </w:r>
    </w:p>
    <w:p w14:paraId="4AB4B38C" w14:textId="29C34AAB" w:rsidR="00056D8D" w:rsidRDefault="00056D8D" w:rsidP="005D6332">
      <w:pPr>
        <w:spacing w:line="276" w:lineRule="auto"/>
        <w:ind w:left="284"/>
        <w:contextualSpacing/>
        <w:jc w:val="both"/>
        <w:rPr>
          <w:rFonts w:ascii="Verdana" w:hAnsi="Verdana" w:cs="Tahoma"/>
          <w:sz w:val="20"/>
          <w:szCs w:val="20"/>
          <w:lang w:eastAsia="pl-PL"/>
        </w:rPr>
      </w:pPr>
      <w:r w:rsidRPr="008D60D6">
        <w:rPr>
          <w:rFonts w:ascii="Verdana" w:hAnsi="Verdana" w:cs="Tahoma"/>
          <w:sz w:val="20"/>
          <w:szCs w:val="20"/>
          <w:lang w:eastAsia="pl-PL"/>
        </w:rPr>
        <w:t>2</w:t>
      </w:r>
      <w:r w:rsidR="009866E1" w:rsidRPr="00D7498E">
        <w:rPr>
          <w:rFonts w:ascii="Verdana" w:hAnsi="Verdana" w:cs="Tahoma"/>
          <w:sz w:val="20"/>
          <w:szCs w:val="20"/>
          <w:lang w:eastAsia="pl-PL"/>
        </w:rPr>
        <w:t>)</w:t>
      </w:r>
      <w:r w:rsidR="009866E1">
        <w:rPr>
          <w:rFonts w:ascii="Verdana" w:hAnsi="Verdana" w:cs="Tahoma"/>
          <w:sz w:val="20"/>
          <w:szCs w:val="20"/>
          <w:lang w:eastAsia="pl-PL"/>
        </w:rPr>
        <w:t xml:space="preserve">  nie przekazywanie Zamawiającemu informacji dotyczących zagrożeń związanych </w:t>
      </w:r>
      <w:del w:id="5" w:author="Wróblewski Marcin" w:date="2022-08-01T13:30:00Z">
        <w:r w:rsidR="009866E1" w:rsidDel="00FD5E24">
          <w:rPr>
            <w:rFonts w:ascii="Verdana" w:hAnsi="Verdana" w:cs="Tahoma"/>
            <w:sz w:val="20"/>
            <w:szCs w:val="20"/>
            <w:lang w:eastAsia="pl-PL"/>
          </w:rPr>
          <w:delText xml:space="preserve">z </w:delText>
        </w:r>
      </w:del>
      <w:ins w:id="6" w:author="Wróblewski Marcin" w:date="2022-08-01T13:30:00Z">
        <w:r w:rsidR="00FD5E24">
          <w:rPr>
            <w:rFonts w:ascii="Verdana" w:hAnsi="Verdana" w:cs="Tahoma"/>
            <w:sz w:val="20"/>
            <w:szCs w:val="20"/>
            <w:lang w:eastAsia="pl-PL"/>
          </w:rPr>
          <w:t>z </w:t>
        </w:r>
      </w:ins>
      <w:r w:rsidR="009866E1">
        <w:rPr>
          <w:rFonts w:ascii="Verdana" w:hAnsi="Verdana" w:cs="Tahoma"/>
          <w:sz w:val="20"/>
          <w:szCs w:val="20"/>
          <w:lang w:eastAsia="pl-PL"/>
        </w:rPr>
        <w:t>realizacją zamówienia;</w:t>
      </w:r>
    </w:p>
    <w:p w14:paraId="75A89641" w14:textId="3FEFFB39" w:rsidR="009866E1" w:rsidRDefault="009866E1"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lang w:eastAsia="pl-PL"/>
        </w:rPr>
        <w:t>3) braku podejmowania działań zgodnych z Opisem Przedmiotu Zamówienia mimo drugiego pisemnego wezwania kierownika projektu, w szczególności:</w:t>
      </w:r>
    </w:p>
    <w:p w14:paraId="74858BAD" w14:textId="17DC5686" w:rsidR="009866E1" w:rsidRDefault="009866E1" w:rsidP="005D6332">
      <w:pPr>
        <w:spacing w:line="276" w:lineRule="auto"/>
        <w:ind w:left="284"/>
        <w:contextualSpacing/>
        <w:jc w:val="both"/>
        <w:rPr>
          <w:rFonts w:ascii="Verdana" w:hAnsi="Verdana" w:cs="Tahoma"/>
          <w:sz w:val="20"/>
          <w:szCs w:val="20"/>
        </w:rPr>
      </w:pPr>
      <w:r>
        <w:rPr>
          <w:rFonts w:ascii="Verdana" w:hAnsi="Verdana" w:cs="Tahoma"/>
          <w:sz w:val="20"/>
          <w:szCs w:val="20"/>
          <w:lang w:eastAsia="pl-PL"/>
        </w:rPr>
        <w:t xml:space="preserve">- nie </w:t>
      </w:r>
      <w:r w:rsidRPr="00AB5927">
        <w:rPr>
          <w:rFonts w:ascii="Verdana" w:hAnsi="Verdana" w:cs="Tahoma"/>
          <w:sz w:val="20"/>
          <w:szCs w:val="20"/>
        </w:rPr>
        <w:t xml:space="preserve">wstrzymaniu robót prowadzonych w sposób zagrażający bezpieczeństwu </w:t>
      </w:r>
      <w:r w:rsidRPr="00AB5927">
        <w:rPr>
          <w:rFonts w:ascii="Verdana" w:hAnsi="Verdana" w:cs="Tahoma"/>
          <w:sz w:val="20"/>
          <w:szCs w:val="20"/>
        </w:rPr>
        <w:br/>
        <w:t>lub niezgodnie z wymaganiami dotyczącymi zadania</w:t>
      </w:r>
      <w:r w:rsidR="00D7498E">
        <w:rPr>
          <w:rFonts w:ascii="Verdana" w:hAnsi="Verdana" w:cs="Tahoma"/>
          <w:sz w:val="20"/>
          <w:szCs w:val="20"/>
        </w:rPr>
        <w:t>,</w:t>
      </w:r>
    </w:p>
    <w:p w14:paraId="7AF00E78" w14:textId="08672389" w:rsidR="00D7498E" w:rsidRDefault="00D7498E" w:rsidP="005D6332">
      <w:pPr>
        <w:spacing w:line="276" w:lineRule="auto"/>
        <w:ind w:left="284"/>
        <w:contextualSpacing/>
        <w:jc w:val="both"/>
        <w:rPr>
          <w:rFonts w:ascii="Verdana" w:hAnsi="Verdana" w:cs="Tahoma"/>
          <w:sz w:val="20"/>
          <w:szCs w:val="20"/>
        </w:rPr>
      </w:pPr>
      <w:r>
        <w:rPr>
          <w:rFonts w:ascii="Verdana" w:hAnsi="Verdana" w:cs="Tahoma"/>
          <w:sz w:val="20"/>
          <w:szCs w:val="20"/>
        </w:rPr>
        <w:t xml:space="preserve">- </w:t>
      </w:r>
      <w:r w:rsidRPr="00AB5927">
        <w:rPr>
          <w:rFonts w:ascii="Verdana" w:hAnsi="Verdana" w:cs="Tahoma"/>
          <w:sz w:val="20"/>
          <w:szCs w:val="20"/>
        </w:rPr>
        <w:t>dopuszczeniu wyrobów budowlanych, materiałów, prefabrykatów i wszystkich elementów i urządzeń przewidzianych do wbudowania i wykorzystania przy realizacji robót</w:t>
      </w:r>
      <w:r>
        <w:rPr>
          <w:rFonts w:ascii="Verdana" w:hAnsi="Verdana" w:cs="Tahoma"/>
          <w:sz w:val="20"/>
          <w:szCs w:val="20"/>
        </w:rPr>
        <w:t>, niezgodnych z wymaganiami stawianymi Wykonawcy robót,</w:t>
      </w:r>
    </w:p>
    <w:p w14:paraId="77CAFDC8" w14:textId="5955C387" w:rsidR="00D7498E" w:rsidRPr="00937E9E" w:rsidRDefault="00D7498E"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rPr>
        <w:t>- odbioru robót, które bez sprawdzenia Wykonawcy uległy zakryciu.</w:t>
      </w:r>
    </w:p>
    <w:p w14:paraId="59AE21CD" w14:textId="77777777" w:rsidR="005B0CA2" w:rsidRPr="00937E9E" w:rsidRDefault="005B0CA2" w:rsidP="005B0CA2">
      <w:pPr>
        <w:spacing w:line="276" w:lineRule="auto"/>
        <w:ind w:left="284"/>
        <w:contextualSpacing/>
        <w:jc w:val="both"/>
        <w:rPr>
          <w:rFonts w:ascii="Verdana" w:hAnsi="Verdana" w:cs="Tahoma"/>
          <w:sz w:val="20"/>
          <w:szCs w:val="20"/>
          <w:lang w:eastAsia="pl-PL"/>
        </w:rPr>
      </w:pPr>
    </w:p>
    <w:p w14:paraId="08538DF7" w14:textId="77777777" w:rsidR="00580DFC" w:rsidRPr="00937E9E" w:rsidRDefault="00CA0099" w:rsidP="00580DFC">
      <w:pPr>
        <w:spacing w:line="260" w:lineRule="atLeast"/>
        <w:jc w:val="center"/>
        <w:rPr>
          <w:rFonts w:ascii="Verdana" w:hAnsi="Verdana" w:cs="Tahoma"/>
          <w:bCs/>
          <w:sz w:val="20"/>
          <w:szCs w:val="20"/>
        </w:rPr>
      </w:pPr>
      <w:r w:rsidRPr="00937E9E">
        <w:rPr>
          <w:rFonts w:ascii="Verdana" w:hAnsi="Verdana" w:cs="Tahoma"/>
          <w:bCs/>
          <w:sz w:val="20"/>
          <w:szCs w:val="20"/>
        </w:rPr>
        <w:t>§ 11</w:t>
      </w:r>
    </w:p>
    <w:p w14:paraId="087A0411" w14:textId="77777777" w:rsidR="00580DFC" w:rsidRPr="00937E9E" w:rsidRDefault="00580DFC" w:rsidP="00580DFC">
      <w:pPr>
        <w:pStyle w:val="Akapitzlist"/>
        <w:numPr>
          <w:ilvl w:val="0"/>
          <w:numId w:val="39"/>
        </w:numPr>
        <w:spacing w:line="276" w:lineRule="auto"/>
        <w:jc w:val="left"/>
        <w:rPr>
          <w:rFonts w:ascii="Verdana" w:hAnsi="Verdana"/>
          <w:sz w:val="20"/>
          <w:szCs w:val="20"/>
        </w:rPr>
      </w:pPr>
      <w:r w:rsidRPr="00937E9E">
        <w:rPr>
          <w:rFonts w:ascii="Verdana" w:hAnsi="Verdana"/>
          <w:sz w:val="20"/>
          <w:szCs w:val="20"/>
          <w:lang w:eastAsia="ar-SA"/>
        </w:rPr>
        <w:t xml:space="preserve">Wykonawca zgodnie z ofertą wykona zamówienie:  </w:t>
      </w:r>
    </w:p>
    <w:p w14:paraId="4BFAB0A7" w14:textId="77777777" w:rsidR="00580DFC" w:rsidRPr="00937E9E" w:rsidRDefault="00580DFC" w:rsidP="00580DFC">
      <w:pPr>
        <w:pStyle w:val="Akapitzlist"/>
        <w:numPr>
          <w:ilvl w:val="0"/>
          <w:numId w:val="40"/>
        </w:numPr>
        <w:spacing w:line="276" w:lineRule="auto"/>
        <w:jc w:val="left"/>
        <w:rPr>
          <w:rFonts w:ascii="Verdana" w:hAnsi="Verdana"/>
          <w:sz w:val="20"/>
          <w:szCs w:val="20"/>
        </w:rPr>
      </w:pPr>
      <w:r w:rsidRPr="00937E9E">
        <w:rPr>
          <w:rFonts w:ascii="Verdana" w:hAnsi="Verdana"/>
          <w:sz w:val="20"/>
          <w:szCs w:val="20"/>
        </w:rPr>
        <w:t>sam bez udziału podwykonawców,</w:t>
      </w:r>
    </w:p>
    <w:p w14:paraId="6B57E483" w14:textId="77777777" w:rsidR="00580DFC" w:rsidRPr="00937E9E" w:rsidRDefault="00580DFC" w:rsidP="00580DFC">
      <w:pPr>
        <w:pStyle w:val="Akapitzlist"/>
        <w:numPr>
          <w:ilvl w:val="0"/>
          <w:numId w:val="40"/>
        </w:numPr>
        <w:spacing w:line="276" w:lineRule="auto"/>
        <w:jc w:val="left"/>
        <w:rPr>
          <w:rFonts w:ascii="Verdana" w:hAnsi="Verdana"/>
          <w:sz w:val="20"/>
          <w:szCs w:val="20"/>
        </w:rPr>
      </w:pPr>
      <w:r w:rsidRPr="00937E9E">
        <w:rPr>
          <w:rFonts w:ascii="Verdana" w:hAnsi="Verdana"/>
          <w:sz w:val="20"/>
          <w:szCs w:val="20"/>
        </w:rPr>
        <w:t>przy udziale podwykonawców w zakresie: ___________________________________________________________________,</w:t>
      </w:r>
    </w:p>
    <w:p w14:paraId="25E65A5F" w14:textId="77777777" w:rsidR="00580DFC" w:rsidRPr="00937E9E" w:rsidRDefault="00580DFC" w:rsidP="00580DFC">
      <w:pPr>
        <w:pStyle w:val="Akapitzlist"/>
        <w:numPr>
          <w:ilvl w:val="0"/>
          <w:numId w:val="40"/>
        </w:numPr>
        <w:spacing w:line="276" w:lineRule="auto"/>
        <w:jc w:val="left"/>
        <w:rPr>
          <w:rFonts w:ascii="Verdana" w:hAnsi="Verdana"/>
          <w:sz w:val="20"/>
          <w:szCs w:val="20"/>
        </w:rPr>
      </w:pPr>
      <w:r w:rsidRPr="00937E9E">
        <w:rPr>
          <w:rFonts w:ascii="Verdana" w:hAnsi="Verdana"/>
          <w:sz w:val="20"/>
          <w:szCs w:val="20"/>
        </w:rPr>
        <w:lastRenderedPageBreak/>
        <w:t xml:space="preserve">przy udziale _________________________________________________________ </w:t>
      </w:r>
      <w:r w:rsidRPr="00937E9E">
        <w:rPr>
          <w:rFonts w:ascii="Verdana" w:hAnsi="Verdana"/>
          <w:sz w:val="20"/>
          <w:szCs w:val="20"/>
        </w:rPr>
        <w:br/>
        <w:t>tj. Podmiotu Udostępniającego Zasoby w zakresie: ___________________________________________________________________.</w:t>
      </w:r>
    </w:p>
    <w:p w14:paraId="1125ADD4" w14:textId="77777777" w:rsidR="00580DFC" w:rsidRPr="00937E9E" w:rsidRDefault="00580DFC" w:rsidP="00580DFC">
      <w:pPr>
        <w:ind w:left="357" w:hanging="357"/>
        <w:jc w:val="both"/>
        <w:rPr>
          <w:rFonts w:ascii="Verdana" w:hAnsi="Verdana"/>
          <w:sz w:val="20"/>
          <w:szCs w:val="20"/>
          <w:lang w:eastAsia="pl-PL"/>
        </w:rPr>
      </w:pPr>
      <w:r w:rsidRPr="00937E9E">
        <w:rPr>
          <w:rFonts w:ascii="Verdana" w:hAnsi="Verdana"/>
          <w:sz w:val="20"/>
          <w:szCs w:val="20"/>
          <w:lang w:eastAsia="pl-PL"/>
        </w:rPr>
        <w:t>2. Usługi inne niż wymienione w ust. 1 pkt 2 lub pkt 3 Wykonawca wykona siłami własnymi, z zastrzeżeniem ust. 3.</w:t>
      </w:r>
    </w:p>
    <w:p w14:paraId="7130E03E" w14:textId="2DF0419E" w:rsidR="00580DFC" w:rsidRPr="005D6332" w:rsidRDefault="00580DFC" w:rsidP="005D6332">
      <w:pPr>
        <w:ind w:left="357" w:hanging="357"/>
        <w:jc w:val="both"/>
        <w:rPr>
          <w:rFonts w:ascii="Verdana" w:hAnsi="Verdana"/>
          <w:strike/>
          <w:sz w:val="20"/>
          <w:szCs w:val="20"/>
          <w:lang w:eastAsia="pl-PL"/>
        </w:rPr>
      </w:pPr>
      <w:r w:rsidRPr="00937E9E">
        <w:rPr>
          <w:rFonts w:ascii="Verdana" w:hAnsi="Verdana"/>
          <w:sz w:val="20"/>
          <w:szCs w:val="20"/>
          <w:lang w:eastAsia="pl-PL"/>
        </w:rPr>
        <w:t xml:space="preserve">3. Jeżeli Wykonawca w trakcie realizacji przedmiotu umowy chce wykonać przy udziale Podwykonawców usługi inne niż wskazane w ust. 1 pkt 2 lub pkt 3, to nie później </w:t>
      </w:r>
      <w:r w:rsidRPr="00937E9E">
        <w:rPr>
          <w:rFonts w:ascii="Verdana" w:hAnsi="Verdana"/>
          <w:sz w:val="20"/>
          <w:szCs w:val="20"/>
          <w:lang w:eastAsia="pl-PL"/>
        </w:rPr>
        <w:br/>
        <w:t>niż na 14 dni przed planowanym ich rozpoczęciem przekaże Zamawiającemu pisemn</w:t>
      </w:r>
      <w:r w:rsidR="007E2110" w:rsidRPr="00937E9E">
        <w:rPr>
          <w:rFonts w:ascii="Verdana" w:hAnsi="Verdana"/>
          <w:sz w:val="20"/>
          <w:szCs w:val="20"/>
          <w:lang w:eastAsia="pl-PL"/>
        </w:rPr>
        <w:t xml:space="preserve">y wniosek wraz z uzasadnieniem. Zmiana taka podlega akceptacji przez Zamawiającego </w:t>
      </w:r>
      <w:r w:rsidR="007E2110" w:rsidRPr="00937E9E">
        <w:rPr>
          <w:rFonts w:ascii="Verdana" w:hAnsi="Verdana"/>
          <w:sz w:val="20"/>
          <w:szCs w:val="20"/>
          <w:lang w:eastAsia="pl-PL"/>
        </w:rPr>
        <w:br/>
        <w:t>i nie wymaga aneksu do umowy</w:t>
      </w:r>
    </w:p>
    <w:p w14:paraId="7B178DA6" w14:textId="600E59DA"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4</w:t>
      </w:r>
      <w:r w:rsidR="00580DFC" w:rsidRPr="00937E9E">
        <w:rPr>
          <w:rFonts w:ascii="Verdana" w:hAnsi="Verdana"/>
          <w:sz w:val="20"/>
          <w:szCs w:val="20"/>
          <w:lang w:eastAsia="pl-PL"/>
        </w:rPr>
        <w:t>. Jakakolwiek przerwa w realizacji wynikająca z braku Podwykonawcy będzie traktowana jako przerwa wynikająca z przyczyn zależnych od Wykonawcy i będzie stanowić podstawę naliczenia kar umownych.</w:t>
      </w:r>
    </w:p>
    <w:p w14:paraId="51A2257F" w14:textId="2199F17D"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5</w:t>
      </w:r>
      <w:r w:rsidR="00580DFC" w:rsidRPr="00937E9E">
        <w:rPr>
          <w:rFonts w:ascii="Verdana" w:hAnsi="Verdana"/>
          <w:sz w:val="20"/>
          <w:szCs w:val="20"/>
          <w:lang w:eastAsia="pl-PL"/>
        </w:rPr>
        <w:t>. Wykonawca odpowiada za działania i zaniechania Podwykonawców jak za swoje własne.</w:t>
      </w:r>
    </w:p>
    <w:p w14:paraId="54854D48" w14:textId="77777777" w:rsidR="00993B73" w:rsidRPr="00937E9E" w:rsidRDefault="00993B73" w:rsidP="005B0CA2">
      <w:pPr>
        <w:spacing w:line="276" w:lineRule="auto"/>
        <w:ind w:left="284"/>
        <w:contextualSpacing/>
        <w:jc w:val="both"/>
        <w:rPr>
          <w:rFonts w:ascii="Verdana" w:hAnsi="Verdana" w:cs="Tahoma"/>
          <w:sz w:val="20"/>
          <w:szCs w:val="20"/>
          <w:lang w:eastAsia="pl-PL"/>
        </w:rPr>
      </w:pPr>
    </w:p>
    <w:p w14:paraId="18F29C53" w14:textId="77777777" w:rsidR="00993B73" w:rsidRPr="008D60D6" w:rsidRDefault="00CA0099" w:rsidP="00993B73">
      <w:pPr>
        <w:spacing w:line="260" w:lineRule="atLeast"/>
        <w:jc w:val="center"/>
        <w:rPr>
          <w:rFonts w:ascii="Verdana" w:hAnsi="Verdana" w:cs="Tahoma"/>
          <w:bCs/>
          <w:sz w:val="20"/>
          <w:szCs w:val="20"/>
        </w:rPr>
      </w:pPr>
      <w:r w:rsidRPr="00D7498E">
        <w:rPr>
          <w:rFonts w:ascii="Verdana" w:hAnsi="Verdana" w:cs="Tahoma"/>
          <w:bCs/>
          <w:sz w:val="20"/>
          <w:szCs w:val="20"/>
        </w:rPr>
        <w:t>§ 12</w:t>
      </w:r>
    </w:p>
    <w:p w14:paraId="2E63D579" w14:textId="1370DB3A" w:rsidR="00993B73" w:rsidRPr="00937E9E" w:rsidRDefault="00993B73" w:rsidP="00993B73">
      <w:pPr>
        <w:ind w:left="360" w:hanging="360"/>
        <w:jc w:val="both"/>
        <w:rPr>
          <w:rFonts w:ascii="Verdana" w:hAnsi="Verdana"/>
          <w:sz w:val="20"/>
          <w:szCs w:val="20"/>
          <w:lang w:eastAsia="pl-PL"/>
        </w:rPr>
      </w:pPr>
      <w:r w:rsidRPr="008D60D6">
        <w:rPr>
          <w:rFonts w:ascii="Verdana" w:hAnsi="Verdana"/>
          <w:sz w:val="20"/>
          <w:szCs w:val="20"/>
          <w:lang w:eastAsia="pl-PL"/>
        </w:rPr>
        <w:t xml:space="preserve">1. Wykonawca zobowiązany jest do zawarcia </w:t>
      </w:r>
      <w:r w:rsidR="005B7BDE" w:rsidRPr="008D60D6">
        <w:rPr>
          <w:rFonts w:ascii="Verdana" w:hAnsi="Verdana"/>
          <w:sz w:val="20"/>
          <w:szCs w:val="20"/>
          <w:lang w:eastAsia="pl-PL"/>
        </w:rPr>
        <w:t>umowy odpowiedzialności cywilnej od prowadzonej działalności gospodarczej, z limitem tej odpowiedzialności do kwoty</w:t>
      </w:r>
      <w:r w:rsidR="00D7498E" w:rsidRPr="008D60D6">
        <w:rPr>
          <w:rFonts w:ascii="Verdana" w:hAnsi="Verdana"/>
          <w:sz w:val="20"/>
          <w:szCs w:val="20"/>
          <w:lang w:eastAsia="pl-PL"/>
        </w:rPr>
        <w:t xml:space="preserve"> </w:t>
      </w:r>
      <w:ins w:id="7" w:author="Tworek Michał" w:date="2022-07-18T09:03:00Z">
        <w:r w:rsidR="00D7498E" w:rsidRPr="008D60D6">
          <w:rPr>
            <w:rFonts w:ascii="Verdana" w:hAnsi="Verdana"/>
            <w:sz w:val="20"/>
            <w:szCs w:val="20"/>
            <w:lang w:eastAsia="pl-PL"/>
          </w:rPr>
          <w:t>7</w:t>
        </w:r>
      </w:ins>
      <w:r w:rsidR="00D7498E" w:rsidRPr="008D60D6">
        <w:rPr>
          <w:rFonts w:ascii="Verdana" w:hAnsi="Verdana"/>
          <w:sz w:val="20"/>
          <w:szCs w:val="20"/>
          <w:lang w:eastAsia="pl-PL"/>
        </w:rPr>
        <w:t xml:space="preserve">0000 </w:t>
      </w:r>
      <w:r w:rsidR="005B7BDE" w:rsidRPr="008D60D6">
        <w:rPr>
          <w:rFonts w:ascii="Verdana" w:hAnsi="Verdana"/>
          <w:sz w:val="20"/>
          <w:szCs w:val="20"/>
          <w:lang w:eastAsia="pl-PL"/>
        </w:rPr>
        <w:t>zł</w:t>
      </w:r>
      <w:r w:rsidR="005B7BDE" w:rsidRPr="00D7498E">
        <w:rPr>
          <w:rFonts w:ascii="Verdana" w:hAnsi="Verdana"/>
          <w:sz w:val="20"/>
          <w:szCs w:val="20"/>
          <w:lang w:eastAsia="pl-PL"/>
        </w:rPr>
        <w:t xml:space="preserve">., </w:t>
      </w:r>
      <w:r w:rsidRPr="00937E9E">
        <w:rPr>
          <w:rFonts w:ascii="Verdana" w:hAnsi="Verdana"/>
          <w:sz w:val="20"/>
          <w:szCs w:val="20"/>
          <w:lang w:eastAsia="pl-PL"/>
        </w:rPr>
        <w:t>na czas realizacji usług objętych umową.</w:t>
      </w:r>
    </w:p>
    <w:p w14:paraId="47015B13" w14:textId="5A92EA7F" w:rsidR="00993B73" w:rsidRPr="00937E9E" w:rsidRDefault="00993B73" w:rsidP="00993B73">
      <w:pPr>
        <w:numPr>
          <w:ilvl w:val="0"/>
          <w:numId w:val="39"/>
        </w:numPr>
        <w:spacing w:line="276" w:lineRule="auto"/>
        <w:jc w:val="both"/>
        <w:rPr>
          <w:rFonts w:ascii="Verdana" w:hAnsi="Verdana"/>
          <w:sz w:val="20"/>
          <w:szCs w:val="20"/>
          <w:lang w:eastAsia="pl-PL"/>
        </w:rPr>
      </w:pPr>
      <w:r w:rsidRPr="00937E9E">
        <w:rPr>
          <w:rFonts w:ascii="Verdana" w:hAnsi="Verdana"/>
          <w:sz w:val="20"/>
          <w:szCs w:val="20"/>
          <w:lang w:eastAsia="pl-PL"/>
        </w:rPr>
        <w:t xml:space="preserve">Wykonawca w terminie 7 dni od podpisania niniejszej umowy, </w:t>
      </w:r>
      <w:r w:rsidR="0079601B" w:rsidRPr="00937E9E">
        <w:rPr>
          <w:rFonts w:ascii="Verdana" w:hAnsi="Verdana"/>
          <w:sz w:val="20"/>
          <w:szCs w:val="20"/>
          <w:lang w:eastAsia="pl-PL"/>
        </w:rPr>
        <w:t>przedłoży Zamawiającemu</w:t>
      </w:r>
      <w:r w:rsidRPr="00937E9E">
        <w:rPr>
          <w:rFonts w:ascii="Verdana" w:hAnsi="Verdana"/>
          <w:sz w:val="20"/>
          <w:szCs w:val="20"/>
          <w:lang w:eastAsia="pl-PL"/>
        </w:rPr>
        <w:t xml:space="preserve"> </w:t>
      </w:r>
      <w:r w:rsidR="0079601B" w:rsidRPr="00937E9E">
        <w:rPr>
          <w:rFonts w:ascii="Verdana" w:hAnsi="Verdana"/>
          <w:sz w:val="20"/>
          <w:szCs w:val="20"/>
          <w:lang w:eastAsia="pl-PL"/>
        </w:rPr>
        <w:t xml:space="preserve">poświadczoną za zgodność z oryginałem kopię </w:t>
      </w:r>
      <w:r w:rsidRPr="00937E9E">
        <w:rPr>
          <w:rFonts w:ascii="Verdana" w:hAnsi="Verdana"/>
          <w:sz w:val="20"/>
          <w:szCs w:val="20"/>
          <w:lang w:eastAsia="pl-PL"/>
        </w:rPr>
        <w:t>umowy ubezpieczenia, o któr</w:t>
      </w:r>
      <w:r w:rsidR="0079601B" w:rsidRPr="00937E9E">
        <w:rPr>
          <w:rFonts w:ascii="Verdana" w:hAnsi="Verdana"/>
          <w:sz w:val="20"/>
          <w:szCs w:val="20"/>
          <w:lang w:eastAsia="pl-PL"/>
        </w:rPr>
        <w:t>ej</w:t>
      </w:r>
      <w:r w:rsidRPr="00937E9E">
        <w:rPr>
          <w:rFonts w:ascii="Verdana" w:hAnsi="Verdana"/>
          <w:sz w:val="20"/>
          <w:szCs w:val="20"/>
          <w:lang w:eastAsia="pl-PL"/>
        </w:rPr>
        <w:t xml:space="preserve"> mowa w ust. 1</w:t>
      </w:r>
      <w:r w:rsidR="005B7BDE">
        <w:rPr>
          <w:rFonts w:ascii="Verdana" w:hAnsi="Verdana"/>
          <w:sz w:val="20"/>
          <w:szCs w:val="20"/>
          <w:lang w:eastAsia="pl-PL"/>
        </w:rPr>
        <w:t>, z potwierdzeniem dokonania opłaty składki ubezpieczeniowej</w:t>
      </w:r>
      <w:r w:rsidRPr="00937E9E">
        <w:rPr>
          <w:rFonts w:ascii="Verdana" w:hAnsi="Verdana"/>
          <w:sz w:val="20"/>
          <w:szCs w:val="20"/>
          <w:lang w:eastAsia="pl-PL"/>
        </w:rPr>
        <w:t>.</w:t>
      </w:r>
    </w:p>
    <w:p w14:paraId="1A0FB2C2" w14:textId="77777777" w:rsidR="00993B73" w:rsidRPr="00937E9E" w:rsidRDefault="00993B73" w:rsidP="005B0CA2">
      <w:pPr>
        <w:spacing w:line="276" w:lineRule="auto"/>
        <w:ind w:left="284"/>
        <w:contextualSpacing/>
        <w:jc w:val="both"/>
        <w:rPr>
          <w:rFonts w:ascii="Verdana" w:hAnsi="Verdana" w:cs="Tahoma"/>
          <w:sz w:val="20"/>
          <w:szCs w:val="20"/>
          <w:lang w:eastAsia="pl-PL"/>
        </w:rPr>
      </w:pPr>
    </w:p>
    <w:p w14:paraId="6749818F" w14:textId="77777777" w:rsidR="005B0CA2" w:rsidRPr="00937E9E" w:rsidRDefault="00CA0099" w:rsidP="005B0CA2">
      <w:pPr>
        <w:spacing w:line="260" w:lineRule="atLeast"/>
        <w:jc w:val="center"/>
        <w:rPr>
          <w:rFonts w:ascii="Verdana" w:hAnsi="Verdana" w:cs="Tahoma"/>
          <w:bCs/>
          <w:sz w:val="20"/>
          <w:szCs w:val="20"/>
        </w:rPr>
      </w:pPr>
      <w:r w:rsidRPr="00937E9E">
        <w:rPr>
          <w:rFonts w:ascii="Verdana" w:hAnsi="Verdana" w:cs="Tahoma"/>
          <w:bCs/>
          <w:sz w:val="20"/>
          <w:szCs w:val="20"/>
        </w:rPr>
        <w:t>§ 13</w:t>
      </w:r>
    </w:p>
    <w:p w14:paraId="09FC36ED" w14:textId="77777777" w:rsidR="005B0CA2" w:rsidRPr="00937E9E" w:rsidRDefault="005B0CA2" w:rsidP="005B0CA2">
      <w:pPr>
        <w:spacing w:line="260" w:lineRule="atLeast"/>
        <w:ind w:right="49"/>
        <w:jc w:val="both"/>
        <w:rPr>
          <w:rFonts w:ascii="Verdana" w:hAnsi="Verdana"/>
          <w:sz w:val="20"/>
          <w:szCs w:val="20"/>
          <w:lang w:eastAsia="pl-PL"/>
        </w:rPr>
      </w:pPr>
      <w:r w:rsidRPr="00937E9E">
        <w:rPr>
          <w:rFonts w:ascii="Verdana" w:hAnsi="Verdana"/>
          <w:sz w:val="20"/>
          <w:szCs w:val="20"/>
          <w:lang w:eastAsia="pl-PL"/>
        </w:rPr>
        <w:t>1. Wykonawca w związku z zawarciem i wykonywaniem niniejszej umowy będzie pełnić funkcję:</w:t>
      </w:r>
    </w:p>
    <w:p w14:paraId="2BD3CBC2" w14:textId="48FD4348" w:rsidR="005B0CA2" w:rsidRPr="00937E9E" w:rsidRDefault="005B0CA2" w:rsidP="005B0CA2">
      <w:pPr>
        <w:spacing w:line="260" w:lineRule="atLeast"/>
        <w:ind w:left="567" w:right="49" w:hanging="283"/>
        <w:jc w:val="both"/>
        <w:rPr>
          <w:rFonts w:ascii="Verdana" w:hAnsi="Verdana"/>
          <w:sz w:val="20"/>
          <w:szCs w:val="20"/>
          <w:lang w:eastAsia="pl-PL"/>
        </w:rPr>
      </w:pPr>
      <w:r w:rsidRPr="00937E9E">
        <w:rPr>
          <w:rFonts w:ascii="Verdana" w:hAnsi="Verdana"/>
          <w:sz w:val="20"/>
          <w:szCs w:val="20"/>
          <w:lang w:eastAsia="pl-PL"/>
        </w:rPr>
        <w:t xml:space="preserve">1)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numer </w:t>
      </w:r>
      <w:r w:rsidR="004A766E">
        <w:rPr>
          <w:rFonts w:ascii="Verdana" w:hAnsi="Verdana"/>
          <w:sz w:val="20"/>
          <w:szCs w:val="20"/>
          <w:lang w:eastAsia="pl-PL"/>
        </w:rPr>
        <w:t>3</w:t>
      </w:r>
      <w:r w:rsidRPr="00937E9E">
        <w:rPr>
          <w:rFonts w:ascii="Verdana" w:hAnsi="Verdana"/>
          <w:sz w:val="20"/>
          <w:szCs w:val="20"/>
          <w:lang w:eastAsia="pl-PL"/>
        </w:rPr>
        <w:t xml:space="preserve"> do umowy,</w:t>
      </w:r>
    </w:p>
    <w:p w14:paraId="773CAB03" w14:textId="77777777" w:rsidR="005B0CA2" w:rsidRPr="00937E9E" w:rsidRDefault="00D33B35" w:rsidP="005B0CA2">
      <w:pPr>
        <w:spacing w:line="260" w:lineRule="atLeast"/>
        <w:ind w:left="709" w:right="49"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 xml:space="preserve">samodzielnego administratora danych osobowych, zgodnie z przepisami </w:t>
      </w:r>
      <w:r w:rsidR="005B0CA2" w:rsidRPr="00937E9E">
        <w:rPr>
          <w:rFonts w:ascii="Verdana" w:hAnsi="Verdana"/>
          <w:sz w:val="20"/>
          <w:szCs w:val="20"/>
          <w:lang w:eastAsia="pl-PL"/>
        </w:rPr>
        <w:br/>
        <w:t>RODO – w zakresie pozostałych danych osobowych.</w:t>
      </w:r>
    </w:p>
    <w:p w14:paraId="6D79949D" w14:textId="77777777" w:rsidR="005B0CA2" w:rsidRPr="00937E9E" w:rsidRDefault="00671451" w:rsidP="00671451">
      <w:pPr>
        <w:spacing w:line="260" w:lineRule="atLeast"/>
        <w:ind w:left="340" w:right="51"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Administratorem danych osobowych po stronie Zamawiającego jest Generalny Dyrektor Dróg Krajowych  i Autostrad.</w:t>
      </w:r>
    </w:p>
    <w:p w14:paraId="6C47350E"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 xml:space="preserve"> 3. Wykonawca zobowiązuje się poinformować wszystkie osoby fizyczne związane </w:t>
      </w:r>
      <w:r w:rsidRPr="00937E9E">
        <w:rPr>
          <w:rFonts w:ascii="Verdana" w:hAnsi="Verdana"/>
          <w:sz w:val="20"/>
          <w:szCs w:val="20"/>
          <w:lang w:eastAsia="pl-PL"/>
        </w:rPr>
        <w:br/>
        <w:t xml:space="preserve">z realizacją niniejszej umowy (w tym osoby fizyczne prowadzące działalność gospodarczą), których dane osobowe w jakiejkolwiek formie będą udostępnione </w:t>
      </w:r>
      <w:r w:rsidRPr="00937E9E">
        <w:rPr>
          <w:rFonts w:ascii="Verdana" w:hAnsi="Verdana"/>
          <w:sz w:val="20"/>
          <w:szCs w:val="20"/>
          <w:lang w:eastAsia="pl-PL"/>
        </w:rPr>
        <w:br/>
        <w:t>przez Wykonawcę Zamawiającemu, lub które Wykonawca pozyska jako podmiot przetwarzający działający w imieniu Zamawiającego, o fakcie rozpoczęcia przetwarzania tych danych osobowych przez Zamawiającego.</w:t>
      </w:r>
    </w:p>
    <w:p w14:paraId="02CB5B31"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4.</w:t>
      </w:r>
      <w:r w:rsidRPr="00937E9E">
        <w:rPr>
          <w:rFonts w:ascii="Verdana" w:hAnsi="Verdana"/>
          <w:sz w:val="20"/>
          <w:szCs w:val="20"/>
          <w:lang w:eastAsia="pl-PL"/>
        </w:rPr>
        <w:tab/>
        <w:t xml:space="preserve">Obowiązek, o którym mowa w ust. 3 zostanie wykonany poprzez przekazanie osobom, których dane osobowe przetwarza Zamawiający, aktualnej klauzuli informacyjnej dostępnej na stronie internetowej https://www.gov.pl/web/gddkia/przetwarzanie-danych-osobowych-pracownikow-wykonawcow-i-podwykonawcow </w:t>
      </w:r>
      <w:r w:rsidRPr="00937E9E">
        <w:rPr>
          <w:rFonts w:ascii="Verdana" w:hAnsi="Verdana"/>
          <w:sz w:val="20"/>
          <w:szCs w:val="20"/>
          <w:lang w:eastAsia="pl-PL"/>
        </w:rPr>
        <w:b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4E761914"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5.</w:t>
      </w:r>
      <w:r w:rsidRPr="00937E9E">
        <w:rPr>
          <w:rFonts w:ascii="Verdana" w:hAnsi="Verdana"/>
          <w:sz w:val="20"/>
          <w:szCs w:val="20"/>
          <w:lang w:eastAsia="pl-PL"/>
        </w:rPr>
        <w:tab/>
        <w:t>Wykonawca ponosi wobec Zamawiającego pełną odpowiedzialność z tytułu niewykonania lub nienależytego wykonania obowiązków wskazanych powyżej.</w:t>
      </w:r>
    </w:p>
    <w:p w14:paraId="23ACE98A" w14:textId="77777777" w:rsidR="00A4254E" w:rsidRPr="00937E9E" w:rsidRDefault="00A4254E" w:rsidP="0064618E">
      <w:pPr>
        <w:spacing w:line="260" w:lineRule="atLeast"/>
        <w:jc w:val="center"/>
        <w:rPr>
          <w:rFonts w:ascii="Verdana" w:hAnsi="Verdana" w:cs="Tahoma"/>
          <w:bCs/>
          <w:sz w:val="20"/>
          <w:szCs w:val="20"/>
        </w:rPr>
      </w:pPr>
    </w:p>
    <w:p w14:paraId="3B88125F" w14:textId="77777777" w:rsidR="00693D57" w:rsidRPr="00937E9E" w:rsidRDefault="00CA0099" w:rsidP="00693D57">
      <w:pPr>
        <w:spacing w:line="260" w:lineRule="atLeast"/>
        <w:jc w:val="center"/>
        <w:rPr>
          <w:rFonts w:ascii="Verdana" w:hAnsi="Verdana" w:cs="Tahoma"/>
          <w:bCs/>
          <w:sz w:val="20"/>
          <w:szCs w:val="20"/>
        </w:rPr>
      </w:pPr>
      <w:r w:rsidRPr="00937E9E">
        <w:rPr>
          <w:rFonts w:ascii="Verdana" w:hAnsi="Verdana" w:cs="Tahoma"/>
          <w:bCs/>
          <w:sz w:val="20"/>
          <w:szCs w:val="20"/>
        </w:rPr>
        <w:t>§ 14</w:t>
      </w:r>
    </w:p>
    <w:p w14:paraId="6E35AC09" w14:textId="77777777" w:rsidR="00693D57" w:rsidRPr="00937E9E" w:rsidRDefault="00693D57" w:rsidP="00693D57">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lastRenderedPageBreak/>
        <w:t xml:space="preserve">Wykonawca nie może dokonać zastawienia lub przeniesienia, w szczególności: cesji, przekazu, sprzedaży, jakiejkolwiek wierzytelności wynikającej z umowy lub jej części, </w:t>
      </w:r>
      <w:r w:rsidRPr="00937E9E">
        <w:rPr>
          <w:rFonts w:ascii="Verdana" w:hAnsi="Verdana"/>
          <w:sz w:val="20"/>
          <w:szCs w:val="20"/>
          <w:lang w:eastAsia="pl-PL"/>
        </w:rPr>
        <w:br/>
        <w:t xml:space="preserve">jak również korzyści wynikającej z umowy lub udziału w niej, na osoby trzecie, </w:t>
      </w:r>
      <w:r w:rsidRPr="00937E9E">
        <w:rPr>
          <w:rFonts w:ascii="Verdana" w:hAnsi="Verdana"/>
          <w:sz w:val="20"/>
          <w:szCs w:val="20"/>
          <w:lang w:eastAsia="pl-PL"/>
        </w:rPr>
        <w:br/>
        <w:t>bez uprzedniej pisemnej zgody Zamawiającego.</w:t>
      </w:r>
    </w:p>
    <w:p w14:paraId="1C15DA32" w14:textId="77777777" w:rsidR="00693D57" w:rsidRPr="00937E9E" w:rsidRDefault="00693D57" w:rsidP="00693D57">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Cesja, przelew lub czynność wywołująca podobne skutki dokonane bez pisemnej zgody Zamawiającego są względem Zamawiającego bezskuteczne.</w:t>
      </w:r>
    </w:p>
    <w:p w14:paraId="0D606CA2" w14:textId="77777777" w:rsidR="00693D57" w:rsidRPr="00937E9E" w:rsidRDefault="00693D57" w:rsidP="0064618E">
      <w:pPr>
        <w:spacing w:line="260" w:lineRule="atLeast"/>
        <w:jc w:val="center"/>
        <w:rPr>
          <w:rFonts w:ascii="Verdana" w:hAnsi="Verdana" w:cs="Tahoma"/>
          <w:bCs/>
          <w:sz w:val="20"/>
          <w:szCs w:val="20"/>
        </w:rPr>
      </w:pPr>
    </w:p>
    <w:p w14:paraId="3E65369D" w14:textId="77777777" w:rsidR="004A766E" w:rsidRDefault="004A766E" w:rsidP="0064618E">
      <w:pPr>
        <w:spacing w:line="260" w:lineRule="atLeast"/>
        <w:jc w:val="center"/>
        <w:rPr>
          <w:rFonts w:ascii="Verdana" w:hAnsi="Verdana" w:cs="Tahoma"/>
          <w:bCs/>
          <w:sz w:val="20"/>
          <w:szCs w:val="20"/>
        </w:rPr>
      </w:pPr>
    </w:p>
    <w:p w14:paraId="5FEED28B" w14:textId="77777777" w:rsidR="004A766E" w:rsidRDefault="004A766E" w:rsidP="0064618E">
      <w:pPr>
        <w:spacing w:line="260" w:lineRule="atLeast"/>
        <w:jc w:val="center"/>
        <w:rPr>
          <w:rFonts w:ascii="Verdana" w:hAnsi="Verdana" w:cs="Tahoma"/>
          <w:bCs/>
          <w:sz w:val="20"/>
          <w:szCs w:val="20"/>
        </w:rPr>
      </w:pPr>
    </w:p>
    <w:p w14:paraId="47344CBB" w14:textId="4BED0BE9"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15</w:t>
      </w:r>
    </w:p>
    <w:p w14:paraId="3C707F8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 zmiany niniejszej umowy wymagają pod ryg</w:t>
      </w:r>
      <w:r w:rsidR="00693D57" w:rsidRPr="00937E9E">
        <w:rPr>
          <w:rFonts w:ascii="Verdana" w:hAnsi="Verdana" w:cs="Tahoma"/>
          <w:sz w:val="20"/>
          <w:szCs w:val="20"/>
        </w:rPr>
        <w:t>orem nieważności formy pisemnej, chyba że zapisy umowy stanowią inaczej.</w:t>
      </w:r>
    </w:p>
    <w:p w14:paraId="42D8E623" w14:textId="77777777" w:rsidR="005B2F7B" w:rsidRPr="00937E9E" w:rsidRDefault="005B2F7B" w:rsidP="0064618E">
      <w:pPr>
        <w:spacing w:line="260" w:lineRule="atLeast"/>
        <w:jc w:val="center"/>
        <w:rPr>
          <w:rFonts w:ascii="Verdana" w:hAnsi="Verdana" w:cs="Tahoma"/>
          <w:bCs/>
          <w:sz w:val="20"/>
          <w:szCs w:val="20"/>
        </w:rPr>
      </w:pPr>
    </w:p>
    <w:p w14:paraId="160197DF"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16</w:t>
      </w:r>
    </w:p>
    <w:p w14:paraId="562C009B" w14:textId="7EFA8090"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w:t>
      </w:r>
      <w:r w:rsidR="005B0CA2" w:rsidRPr="00937E9E">
        <w:rPr>
          <w:rFonts w:ascii="Verdana" w:hAnsi="Verdana" w:cs="Tahoma"/>
          <w:sz w:val="20"/>
          <w:szCs w:val="20"/>
        </w:rPr>
        <w:t xml:space="preserve"> spory powstałe w związku z nie</w:t>
      </w:r>
      <w:r w:rsidRPr="00937E9E">
        <w:rPr>
          <w:rFonts w:ascii="Verdana" w:hAnsi="Verdana" w:cs="Tahoma"/>
          <w:sz w:val="20"/>
          <w:szCs w:val="20"/>
        </w:rPr>
        <w:t>wykonaniem lub nienależytym wykonaniem niniejszej umowy strony poddają pod rozstrzygnięcie sądu właściwego dla siedziby Zamawiającego</w:t>
      </w:r>
      <w:r w:rsidR="005B7BDE">
        <w:rPr>
          <w:rFonts w:ascii="Verdana" w:hAnsi="Verdana" w:cs="Tahoma"/>
          <w:sz w:val="20"/>
          <w:szCs w:val="20"/>
        </w:rPr>
        <w:t xml:space="preserve"> – Oddziału w Kielcach</w:t>
      </w:r>
      <w:r w:rsidRPr="00937E9E">
        <w:rPr>
          <w:rFonts w:ascii="Verdana" w:hAnsi="Verdana" w:cs="Tahoma"/>
          <w:sz w:val="20"/>
          <w:szCs w:val="20"/>
        </w:rPr>
        <w:t>.</w:t>
      </w:r>
    </w:p>
    <w:p w14:paraId="712015CB" w14:textId="77777777" w:rsidR="00A4254E" w:rsidRPr="00937E9E" w:rsidRDefault="00A4254E" w:rsidP="0064618E">
      <w:pPr>
        <w:spacing w:line="260" w:lineRule="atLeast"/>
        <w:jc w:val="center"/>
        <w:rPr>
          <w:rFonts w:ascii="Verdana" w:hAnsi="Verdana" w:cs="Tahoma"/>
          <w:bCs/>
          <w:sz w:val="20"/>
          <w:szCs w:val="20"/>
        </w:rPr>
      </w:pPr>
    </w:p>
    <w:p w14:paraId="76F104A1"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17</w:t>
      </w:r>
    </w:p>
    <w:p w14:paraId="174B864F"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 sprawach nieuregulowanych niniejszą umową stosuje</w:t>
      </w:r>
      <w:r w:rsidR="005B0CA2" w:rsidRPr="00937E9E">
        <w:rPr>
          <w:rFonts w:ascii="Verdana" w:hAnsi="Verdana" w:cs="Tahoma"/>
          <w:sz w:val="20"/>
          <w:szCs w:val="20"/>
        </w:rPr>
        <w:t xml:space="preserve"> się przepisy Kodeksu cywilnego oraz</w:t>
      </w:r>
      <w:r w:rsidRPr="00937E9E">
        <w:rPr>
          <w:rFonts w:ascii="Verdana" w:hAnsi="Verdana" w:cs="Tahoma"/>
          <w:sz w:val="20"/>
          <w:szCs w:val="20"/>
        </w:rPr>
        <w:t xml:space="preserve"> ustawy Prawo budowlane.</w:t>
      </w:r>
    </w:p>
    <w:p w14:paraId="476C34E1" w14:textId="77777777" w:rsidR="00753B20" w:rsidRPr="00937E9E" w:rsidRDefault="00753B20" w:rsidP="0064618E">
      <w:pPr>
        <w:spacing w:line="260" w:lineRule="atLeast"/>
        <w:jc w:val="center"/>
        <w:rPr>
          <w:rFonts w:ascii="Verdana" w:hAnsi="Verdana" w:cs="Tahoma"/>
          <w:bCs/>
          <w:sz w:val="20"/>
          <w:szCs w:val="20"/>
        </w:rPr>
      </w:pPr>
    </w:p>
    <w:p w14:paraId="1D356DB6"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18</w:t>
      </w:r>
    </w:p>
    <w:p w14:paraId="25BEAE0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 xml:space="preserve">Umowę sporządzono w dwóch jednobrzmiących egzemplarzach, jeden dla Wykonawcy </w:t>
      </w:r>
      <w:r w:rsidR="005B0CA2" w:rsidRPr="00937E9E">
        <w:rPr>
          <w:rFonts w:ascii="Verdana" w:hAnsi="Verdana" w:cs="Tahoma"/>
          <w:sz w:val="20"/>
          <w:szCs w:val="20"/>
        </w:rPr>
        <w:br/>
      </w:r>
      <w:r w:rsidRPr="00937E9E">
        <w:rPr>
          <w:rFonts w:ascii="Verdana" w:hAnsi="Verdana" w:cs="Tahoma"/>
          <w:sz w:val="20"/>
          <w:szCs w:val="20"/>
        </w:rPr>
        <w:t>oraz jeden dla Zamawiającego.</w:t>
      </w:r>
    </w:p>
    <w:p w14:paraId="1F26B38F" w14:textId="77777777" w:rsidR="00753B20" w:rsidRPr="00937E9E" w:rsidRDefault="00753B20" w:rsidP="0064618E">
      <w:pPr>
        <w:spacing w:line="260" w:lineRule="atLeast"/>
        <w:jc w:val="center"/>
        <w:rPr>
          <w:rFonts w:ascii="Verdana" w:hAnsi="Verdana" w:cs="Tahoma"/>
          <w:bCs/>
          <w:sz w:val="20"/>
          <w:szCs w:val="20"/>
        </w:rPr>
      </w:pPr>
    </w:p>
    <w:p w14:paraId="2AC34234"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19</w:t>
      </w:r>
    </w:p>
    <w:p w14:paraId="1FCF82C9"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Integraln</w:t>
      </w:r>
      <w:r w:rsidR="00693D57" w:rsidRPr="00937E9E">
        <w:rPr>
          <w:rFonts w:ascii="Verdana" w:hAnsi="Verdana" w:cs="Tahoma"/>
          <w:sz w:val="20"/>
          <w:szCs w:val="20"/>
        </w:rPr>
        <w:t>ą część niniejszej umowy stanow</w:t>
      </w:r>
      <w:r w:rsidR="00707966" w:rsidRPr="00937E9E">
        <w:rPr>
          <w:rFonts w:ascii="Verdana" w:hAnsi="Verdana" w:cs="Tahoma"/>
          <w:sz w:val="20"/>
          <w:szCs w:val="20"/>
        </w:rPr>
        <w:t>i</w:t>
      </w:r>
      <w:r w:rsidR="00693D57" w:rsidRPr="00937E9E">
        <w:rPr>
          <w:rFonts w:ascii="Verdana" w:hAnsi="Verdana" w:cs="Tahoma"/>
          <w:sz w:val="20"/>
          <w:szCs w:val="20"/>
        </w:rPr>
        <w:t>ą</w:t>
      </w:r>
      <w:r w:rsidRPr="00937E9E">
        <w:rPr>
          <w:rFonts w:ascii="Verdana" w:hAnsi="Verdana" w:cs="Tahoma"/>
          <w:sz w:val="20"/>
          <w:szCs w:val="20"/>
        </w:rPr>
        <w:t>:</w:t>
      </w:r>
    </w:p>
    <w:p w14:paraId="76D90DD7" w14:textId="77777777" w:rsidR="00E308A2" w:rsidRPr="00937E9E" w:rsidRDefault="00E308A2" w:rsidP="00E308A2">
      <w:pPr>
        <w:numPr>
          <w:ilvl w:val="0"/>
          <w:numId w:val="11"/>
        </w:numPr>
        <w:tabs>
          <w:tab w:val="clear" w:pos="720"/>
          <w:tab w:val="num" w:pos="284"/>
        </w:tabs>
        <w:spacing w:line="260" w:lineRule="atLeast"/>
        <w:ind w:left="709" w:hanging="425"/>
        <w:jc w:val="both"/>
        <w:rPr>
          <w:rFonts w:ascii="Verdana" w:hAnsi="Verdana" w:cs="Tahoma"/>
          <w:sz w:val="20"/>
          <w:szCs w:val="20"/>
        </w:rPr>
      </w:pPr>
      <w:r w:rsidRPr="00937E9E">
        <w:rPr>
          <w:rFonts w:ascii="Verdana" w:hAnsi="Verdana" w:cs="Tahoma"/>
          <w:sz w:val="20"/>
          <w:szCs w:val="20"/>
        </w:rPr>
        <w:t>formularz ofertowy</w:t>
      </w:r>
      <w:r w:rsidR="00EF4ACD" w:rsidRPr="00937E9E">
        <w:rPr>
          <w:rFonts w:ascii="Verdana" w:hAnsi="Verdana" w:cs="Tahoma"/>
          <w:sz w:val="20"/>
          <w:szCs w:val="20"/>
        </w:rPr>
        <w:t xml:space="preserve"> wypełniony</w:t>
      </w:r>
      <w:r w:rsidRPr="00937E9E">
        <w:rPr>
          <w:rFonts w:ascii="Verdana" w:hAnsi="Verdana" w:cs="Tahoma"/>
          <w:sz w:val="20"/>
          <w:szCs w:val="20"/>
        </w:rPr>
        <w:t xml:space="preserve"> przez Wykonawcę,</w:t>
      </w:r>
    </w:p>
    <w:p w14:paraId="7FF4F37A" w14:textId="77777777" w:rsidR="00DB1032" w:rsidRPr="00937E9E" w:rsidRDefault="005B0CA2" w:rsidP="0064618E">
      <w:pPr>
        <w:numPr>
          <w:ilvl w:val="0"/>
          <w:numId w:val="11"/>
        </w:numPr>
        <w:tabs>
          <w:tab w:val="clear" w:pos="720"/>
          <w:tab w:val="num" w:pos="284"/>
        </w:tabs>
        <w:spacing w:line="260" w:lineRule="atLeast"/>
        <w:ind w:left="284" w:firstLine="0"/>
        <w:rPr>
          <w:rFonts w:ascii="Verdana" w:hAnsi="Verdana" w:cs="Tahoma"/>
          <w:sz w:val="20"/>
          <w:szCs w:val="20"/>
        </w:rPr>
      </w:pPr>
      <w:r w:rsidRPr="00937E9E">
        <w:rPr>
          <w:rFonts w:ascii="Verdana" w:hAnsi="Verdana" w:cs="Tahoma"/>
          <w:sz w:val="20"/>
          <w:szCs w:val="20"/>
        </w:rPr>
        <w:t>Opis Przedmiotu Z</w:t>
      </w:r>
      <w:r w:rsidR="00A47912" w:rsidRPr="00937E9E">
        <w:rPr>
          <w:rFonts w:ascii="Verdana" w:hAnsi="Verdana" w:cs="Tahoma"/>
          <w:sz w:val="20"/>
          <w:szCs w:val="20"/>
        </w:rPr>
        <w:t>amówienia</w:t>
      </w:r>
      <w:r w:rsidRPr="00937E9E">
        <w:rPr>
          <w:rFonts w:ascii="Verdana" w:hAnsi="Verdana" w:cs="Tahoma"/>
          <w:sz w:val="20"/>
          <w:szCs w:val="20"/>
        </w:rPr>
        <w:t>,</w:t>
      </w:r>
    </w:p>
    <w:p w14:paraId="732D919E" w14:textId="77777777" w:rsidR="009E09B2" w:rsidRPr="00937E9E" w:rsidRDefault="005B0CA2" w:rsidP="0064618E">
      <w:pPr>
        <w:numPr>
          <w:ilvl w:val="0"/>
          <w:numId w:val="11"/>
        </w:numPr>
        <w:tabs>
          <w:tab w:val="clear" w:pos="720"/>
          <w:tab w:val="num" w:pos="284"/>
        </w:tabs>
        <w:spacing w:line="260" w:lineRule="atLeast"/>
        <w:ind w:left="284" w:firstLine="0"/>
        <w:rPr>
          <w:rFonts w:ascii="Verdana" w:hAnsi="Verdana" w:cs="Tahoma"/>
          <w:sz w:val="20"/>
          <w:szCs w:val="20"/>
        </w:rPr>
      </w:pPr>
      <w:r w:rsidRPr="00937E9E">
        <w:rPr>
          <w:rFonts w:ascii="Verdana" w:hAnsi="Verdana" w:cs="Tahoma"/>
          <w:sz w:val="20"/>
          <w:szCs w:val="20"/>
        </w:rPr>
        <w:t>u</w:t>
      </w:r>
      <w:r w:rsidR="009E09B2" w:rsidRPr="00937E9E">
        <w:rPr>
          <w:rFonts w:ascii="Verdana" w:hAnsi="Verdana" w:cs="Tahoma"/>
          <w:sz w:val="20"/>
          <w:szCs w:val="20"/>
        </w:rPr>
        <w:t>mowa o powierzenie przetwarzania danych osobowych</w:t>
      </w:r>
      <w:r w:rsidRPr="00937E9E">
        <w:rPr>
          <w:rFonts w:ascii="Verdana" w:hAnsi="Verdana" w:cs="Tahoma"/>
          <w:sz w:val="20"/>
          <w:szCs w:val="20"/>
        </w:rPr>
        <w:t>.</w:t>
      </w:r>
    </w:p>
    <w:p w14:paraId="363855CE" w14:textId="77777777" w:rsidR="0080727F" w:rsidRPr="00937E9E" w:rsidRDefault="0080727F" w:rsidP="0064618E">
      <w:pPr>
        <w:spacing w:line="260" w:lineRule="atLeast"/>
        <w:contextualSpacing/>
        <w:jc w:val="center"/>
        <w:rPr>
          <w:rFonts w:ascii="Verdana" w:eastAsia="Calibri" w:hAnsi="Verdana"/>
          <w:b/>
          <w:sz w:val="20"/>
          <w:szCs w:val="20"/>
        </w:rPr>
      </w:pPr>
    </w:p>
    <w:p w14:paraId="2A409FF8" w14:textId="77777777" w:rsidR="00671451" w:rsidRPr="00937E9E" w:rsidRDefault="00671451" w:rsidP="0064618E">
      <w:pPr>
        <w:spacing w:line="260" w:lineRule="atLeast"/>
        <w:contextualSpacing/>
        <w:jc w:val="center"/>
        <w:rPr>
          <w:rFonts w:ascii="Verdana" w:eastAsia="Calibri" w:hAnsi="Verdana"/>
          <w:b/>
          <w:sz w:val="20"/>
          <w:szCs w:val="20"/>
        </w:rPr>
      </w:pPr>
    </w:p>
    <w:p w14:paraId="0C45C8A9" w14:textId="77777777" w:rsidR="0079601B" w:rsidRPr="00937E9E" w:rsidRDefault="0079601B" w:rsidP="0064618E">
      <w:pPr>
        <w:spacing w:line="260" w:lineRule="atLeast"/>
        <w:contextualSpacing/>
        <w:jc w:val="center"/>
        <w:rPr>
          <w:rFonts w:ascii="Verdana" w:eastAsia="Calibri" w:hAnsi="Verdana"/>
          <w:b/>
          <w:sz w:val="20"/>
          <w:szCs w:val="20"/>
        </w:rPr>
      </w:pPr>
    </w:p>
    <w:p w14:paraId="6C2FAD85" w14:textId="77777777" w:rsidR="00A47912" w:rsidRPr="00937E9E" w:rsidRDefault="00A47912" w:rsidP="0064618E">
      <w:pPr>
        <w:spacing w:line="260" w:lineRule="atLeast"/>
        <w:contextualSpacing/>
        <w:jc w:val="center"/>
        <w:rPr>
          <w:rFonts w:ascii="Verdana" w:eastAsia="Calibri" w:hAnsi="Verdana"/>
          <w:b/>
          <w:sz w:val="20"/>
          <w:szCs w:val="20"/>
        </w:rPr>
      </w:pPr>
      <w:r w:rsidRPr="00937E9E">
        <w:rPr>
          <w:rFonts w:ascii="Verdana" w:eastAsia="Calibri" w:hAnsi="Verdana"/>
          <w:b/>
          <w:sz w:val="20"/>
          <w:szCs w:val="20"/>
        </w:rPr>
        <w:t>ZAMAWIAJĄCY</w:t>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t>WYKONAWCA</w:t>
      </w:r>
    </w:p>
    <w:sectPr w:rsidR="00A47912" w:rsidRPr="00937E9E" w:rsidSect="009948DA">
      <w:pgSz w:w="11906" w:h="16838"/>
      <w:pgMar w:top="1135" w:right="1417" w:bottom="1417"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5F6AA" w16cex:dateUtc="2022-07-10T2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CAE239" w16cid:durableId="2675F6A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multilevel"/>
    <w:tmpl w:val="7C70410A"/>
    <w:name w:val="WW8Num19"/>
    <w:lvl w:ilvl="0">
      <w:start w:val="1"/>
      <w:numFmt w:val="decimal"/>
      <w:lvlText w:val="%1."/>
      <w:lvlJc w:val="left"/>
      <w:pPr>
        <w:tabs>
          <w:tab w:val="num" w:pos="360"/>
        </w:tabs>
        <w:ind w:left="360" w:hanging="360"/>
      </w:pPr>
      <w:rPr>
        <w:rFonts w:ascii="Verdana" w:eastAsia="Times New Roman" w:hAnsi="Verdana" w:cs="Times New Roman"/>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AB49F7"/>
    <w:multiLevelType w:val="hybridMultilevel"/>
    <w:tmpl w:val="1EA27F1C"/>
    <w:lvl w:ilvl="0" w:tplc="F14819B8">
      <w:start w:val="1"/>
      <w:numFmt w:val="decimal"/>
      <w:lvlText w:val="%1."/>
      <w:lvlJc w:val="left"/>
      <w:pPr>
        <w:tabs>
          <w:tab w:val="num" w:pos="1495"/>
        </w:tabs>
        <w:ind w:left="1495"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207ADA"/>
    <w:multiLevelType w:val="hybridMultilevel"/>
    <w:tmpl w:val="C22CBFEE"/>
    <w:lvl w:ilvl="0" w:tplc="5F70C534">
      <w:start w:val="2"/>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B21DF5"/>
    <w:multiLevelType w:val="hybridMultilevel"/>
    <w:tmpl w:val="FB4E7FE8"/>
    <w:lvl w:ilvl="0" w:tplc="5A4A2C20">
      <w:start w:val="2"/>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6200E0"/>
    <w:multiLevelType w:val="hybridMultilevel"/>
    <w:tmpl w:val="32569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6912F2"/>
    <w:multiLevelType w:val="multilevel"/>
    <w:tmpl w:val="A5EA9FEE"/>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45093A"/>
    <w:multiLevelType w:val="hybridMultilevel"/>
    <w:tmpl w:val="D7707C10"/>
    <w:lvl w:ilvl="0" w:tplc="04150011">
      <w:start w:val="1"/>
      <w:numFmt w:val="decimal"/>
      <w:lvlText w:val="%1)"/>
      <w:lvlJc w:val="left"/>
      <w:pPr>
        <w:ind w:left="786" w:hanging="360"/>
      </w:pPr>
      <w:rPr>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6E220A0"/>
    <w:multiLevelType w:val="hybridMultilevel"/>
    <w:tmpl w:val="84E254D2"/>
    <w:lvl w:ilvl="0" w:tplc="1A60548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66263C"/>
    <w:multiLevelType w:val="hybridMultilevel"/>
    <w:tmpl w:val="06BC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412A1"/>
    <w:multiLevelType w:val="hybridMultilevel"/>
    <w:tmpl w:val="D5BAF200"/>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21F44738"/>
    <w:multiLevelType w:val="hybridMultilevel"/>
    <w:tmpl w:val="D2828706"/>
    <w:lvl w:ilvl="0" w:tplc="64069000">
      <w:start w:val="1"/>
      <w:numFmt w:val="bullet"/>
      <w:lvlText w:val=""/>
      <w:lvlJc w:val="left"/>
      <w:pPr>
        <w:ind w:left="2486" w:hanging="360"/>
      </w:pPr>
      <w:rPr>
        <w:rFonts w:ascii="Symbol" w:hAnsi="Symbol" w:hint="default"/>
      </w:rPr>
    </w:lvl>
    <w:lvl w:ilvl="1" w:tplc="04150003" w:tentative="1">
      <w:start w:val="1"/>
      <w:numFmt w:val="bullet"/>
      <w:lvlText w:val="o"/>
      <w:lvlJc w:val="left"/>
      <w:pPr>
        <w:ind w:left="3206" w:hanging="360"/>
      </w:pPr>
      <w:rPr>
        <w:rFonts w:ascii="Courier New" w:hAnsi="Courier New" w:cs="Courier New" w:hint="default"/>
      </w:rPr>
    </w:lvl>
    <w:lvl w:ilvl="2" w:tplc="04150005" w:tentative="1">
      <w:start w:val="1"/>
      <w:numFmt w:val="bullet"/>
      <w:lvlText w:val=""/>
      <w:lvlJc w:val="left"/>
      <w:pPr>
        <w:ind w:left="3926" w:hanging="360"/>
      </w:pPr>
      <w:rPr>
        <w:rFonts w:ascii="Wingdings" w:hAnsi="Wingdings" w:hint="default"/>
      </w:rPr>
    </w:lvl>
    <w:lvl w:ilvl="3" w:tplc="04150001" w:tentative="1">
      <w:start w:val="1"/>
      <w:numFmt w:val="bullet"/>
      <w:lvlText w:val=""/>
      <w:lvlJc w:val="left"/>
      <w:pPr>
        <w:ind w:left="4646" w:hanging="360"/>
      </w:pPr>
      <w:rPr>
        <w:rFonts w:ascii="Symbol" w:hAnsi="Symbol" w:hint="default"/>
      </w:rPr>
    </w:lvl>
    <w:lvl w:ilvl="4" w:tplc="04150003" w:tentative="1">
      <w:start w:val="1"/>
      <w:numFmt w:val="bullet"/>
      <w:lvlText w:val="o"/>
      <w:lvlJc w:val="left"/>
      <w:pPr>
        <w:ind w:left="5366" w:hanging="360"/>
      </w:pPr>
      <w:rPr>
        <w:rFonts w:ascii="Courier New" w:hAnsi="Courier New" w:cs="Courier New" w:hint="default"/>
      </w:rPr>
    </w:lvl>
    <w:lvl w:ilvl="5" w:tplc="04150005" w:tentative="1">
      <w:start w:val="1"/>
      <w:numFmt w:val="bullet"/>
      <w:lvlText w:val=""/>
      <w:lvlJc w:val="left"/>
      <w:pPr>
        <w:ind w:left="6086" w:hanging="360"/>
      </w:pPr>
      <w:rPr>
        <w:rFonts w:ascii="Wingdings" w:hAnsi="Wingdings" w:hint="default"/>
      </w:rPr>
    </w:lvl>
    <w:lvl w:ilvl="6" w:tplc="04150001" w:tentative="1">
      <w:start w:val="1"/>
      <w:numFmt w:val="bullet"/>
      <w:lvlText w:val=""/>
      <w:lvlJc w:val="left"/>
      <w:pPr>
        <w:ind w:left="6806" w:hanging="360"/>
      </w:pPr>
      <w:rPr>
        <w:rFonts w:ascii="Symbol" w:hAnsi="Symbol" w:hint="default"/>
      </w:rPr>
    </w:lvl>
    <w:lvl w:ilvl="7" w:tplc="04150003" w:tentative="1">
      <w:start w:val="1"/>
      <w:numFmt w:val="bullet"/>
      <w:lvlText w:val="o"/>
      <w:lvlJc w:val="left"/>
      <w:pPr>
        <w:ind w:left="7526" w:hanging="360"/>
      </w:pPr>
      <w:rPr>
        <w:rFonts w:ascii="Courier New" w:hAnsi="Courier New" w:cs="Courier New" w:hint="default"/>
      </w:rPr>
    </w:lvl>
    <w:lvl w:ilvl="8" w:tplc="04150005" w:tentative="1">
      <w:start w:val="1"/>
      <w:numFmt w:val="bullet"/>
      <w:lvlText w:val=""/>
      <w:lvlJc w:val="left"/>
      <w:pPr>
        <w:ind w:left="8246" w:hanging="360"/>
      </w:pPr>
      <w:rPr>
        <w:rFonts w:ascii="Wingdings" w:hAnsi="Wingdings" w:hint="default"/>
      </w:rPr>
    </w:lvl>
  </w:abstractNum>
  <w:abstractNum w:abstractNumId="11" w15:restartNumberingAfterBreak="0">
    <w:nsid w:val="263D18B9"/>
    <w:multiLevelType w:val="hybridMultilevel"/>
    <w:tmpl w:val="BAC81794"/>
    <w:lvl w:ilvl="0" w:tplc="FF7CF818">
      <w:start w:val="1"/>
      <w:numFmt w:val="decimal"/>
      <w:lvlText w:val="%1."/>
      <w:lvlJc w:val="left"/>
      <w:pPr>
        <w:ind w:left="720" w:hanging="360"/>
      </w:pPr>
      <w:rPr>
        <w:rFonts w:ascii="Verdana" w:eastAsia="Times New Roman" w:hAnsi="Verdana" w:cs="Times New Roman"/>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CB978C9"/>
    <w:multiLevelType w:val="hybridMultilevel"/>
    <w:tmpl w:val="95823F46"/>
    <w:lvl w:ilvl="0" w:tplc="B02888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D3F0FEE"/>
    <w:multiLevelType w:val="hybridMultilevel"/>
    <w:tmpl w:val="7D825F90"/>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30D2301B"/>
    <w:multiLevelType w:val="hybridMultilevel"/>
    <w:tmpl w:val="FC38957E"/>
    <w:lvl w:ilvl="0" w:tplc="C708F2CE">
      <w:start w:val="1"/>
      <w:numFmt w:val="decimal"/>
      <w:lvlText w:val="%1)"/>
      <w:lvlJc w:val="left"/>
      <w:pPr>
        <w:tabs>
          <w:tab w:val="num" w:pos="1021"/>
        </w:tabs>
        <w:ind w:left="1021" w:hanging="454"/>
      </w:pPr>
      <w:rPr>
        <w:rFonts w:hint="default"/>
      </w:rPr>
    </w:lvl>
    <w:lvl w:ilvl="1" w:tplc="04150019" w:tentative="1">
      <w:start w:val="1"/>
      <w:numFmt w:val="lowerLetter"/>
      <w:lvlText w:val="%2."/>
      <w:lvlJc w:val="left"/>
      <w:pPr>
        <w:tabs>
          <w:tab w:val="num" w:pos="1641"/>
        </w:tabs>
        <w:ind w:left="1641" w:hanging="360"/>
      </w:pPr>
    </w:lvl>
    <w:lvl w:ilvl="2" w:tplc="0415001B" w:tentative="1">
      <w:start w:val="1"/>
      <w:numFmt w:val="lowerRoman"/>
      <w:lvlText w:val="%3."/>
      <w:lvlJc w:val="right"/>
      <w:pPr>
        <w:tabs>
          <w:tab w:val="num" w:pos="2361"/>
        </w:tabs>
        <w:ind w:left="2361" w:hanging="180"/>
      </w:pPr>
    </w:lvl>
    <w:lvl w:ilvl="3" w:tplc="0415000F" w:tentative="1">
      <w:start w:val="1"/>
      <w:numFmt w:val="decimal"/>
      <w:lvlText w:val="%4."/>
      <w:lvlJc w:val="left"/>
      <w:pPr>
        <w:tabs>
          <w:tab w:val="num" w:pos="3081"/>
        </w:tabs>
        <w:ind w:left="3081" w:hanging="360"/>
      </w:pPr>
    </w:lvl>
    <w:lvl w:ilvl="4" w:tplc="04150019" w:tentative="1">
      <w:start w:val="1"/>
      <w:numFmt w:val="lowerLetter"/>
      <w:lvlText w:val="%5."/>
      <w:lvlJc w:val="left"/>
      <w:pPr>
        <w:tabs>
          <w:tab w:val="num" w:pos="3801"/>
        </w:tabs>
        <w:ind w:left="3801" w:hanging="360"/>
      </w:pPr>
    </w:lvl>
    <w:lvl w:ilvl="5" w:tplc="0415001B" w:tentative="1">
      <w:start w:val="1"/>
      <w:numFmt w:val="lowerRoman"/>
      <w:lvlText w:val="%6."/>
      <w:lvlJc w:val="right"/>
      <w:pPr>
        <w:tabs>
          <w:tab w:val="num" w:pos="4521"/>
        </w:tabs>
        <w:ind w:left="4521" w:hanging="180"/>
      </w:pPr>
    </w:lvl>
    <w:lvl w:ilvl="6" w:tplc="0415000F" w:tentative="1">
      <w:start w:val="1"/>
      <w:numFmt w:val="decimal"/>
      <w:lvlText w:val="%7."/>
      <w:lvlJc w:val="left"/>
      <w:pPr>
        <w:tabs>
          <w:tab w:val="num" w:pos="5241"/>
        </w:tabs>
        <w:ind w:left="5241" w:hanging="360"/>
      </w:pPr>
    </w:lvl>
    <w:lvl w:ilvl="7" w:tplc="04150019" w:tentative="1">
      <w:start w:val="1"/>
      <w:numFmt w:val="lowerLetter"/>
      <w:lvlText w:val="%8."/>
      <w:lvlJc w:val="left"/>
      <w:pPr>
        <w:tabs>
          <w:tab w:val="num" w:pos="5961"/>
        </w:tabs>
        <w:ind w:left="5961" w:hanging="360"/>
      </w:pPr>
    </w:lvl>
    <w:lvl w:ilvl="8" w:tplc="0415001B" w:tentative="1">
      <w:start w:val="1"/>
      <w:numFmt w:val="lowerRoman"/>
      <w:lvlText w:val="%9."/>
      <w:lvlJc w:val="right"/>
      <w:pPr>
        <w:tabs>
          <w:tab w:val="num" w:pos="6681"/>
        </w:tabs>
        <w:ind w:left="6681" w:hanging="180"/>
      </w:pPr>
    </w:lvl>
  </w:abstractNum>
  <w:abstractNum w:abstractNumId="15" w15:restartNumberingAfterBreak="0">
    <w:nsid w:val="321D40EC"/>
    <w:multiLevelType w:val="hybridMultilevel"/>
    <w:tmpl w:val="548A9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425592"/>
    <w:multiLevelType w:val="hybridMultilevel"/>
    <w:tmpl w:val="4E769BCA"/>
    <w:lvl w:ilvl="0" w:tplc="27263C9C">
      <w:start w:val="1"/>
      <w:numFmt w:val="decimal"/>
      <w:lvlText w:val="%1)"/>
      <w:lvlJc w:val="left"/>
      <w:pPr>
        <w:ind w:left="720" w:hanging="360"/>
      </w:pPr>
      <w:rPr>
        <w:rFonts w:ascii="Verdana" w:eastAsia="Times New Roman" w:hAnsi="Verdana"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EB7087"/>
    <w:multiLevelType w:val="hybridMultilevel"/>
    <w:tmpl w:val="4F9223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664F02"/>
    <w:multiLevelType w:val="multilevel"/>
    <w:tmpl w:val="8E0AA46A"/>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9EB32B3"/>
    <w:multiLevelType w:val="hybridMultilevel"/>
    <w:tmpl w:val="7E668C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A6D215B"/>
    <w:multiLevelType w:val="hybridMultilevel"/>
    <w:tmpl w:val="9CC020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D940943"/>
    <w:multiLevelType w:val="hybridMultilevel"/>
    <w:tmpl w:val="9226410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42B72225"/>
    <w:multiLevelType w:val="hybridMultilevel"/>
    <w:tmpl w:val="D30AD0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4F77A3"/>
    <w:multiLevelType w:val="hybridMultilevel"/>
    <w:tmpl w:val="AFBC3E76"/>
    <w:lvl w:ilvl="0" w:tplc="9C54B1B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43B60A0"/>
    <w:multiLevelType w:val="hybridMultilevel"/>
    <w:tmpl w:val="92040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BA31EE"/>
    <w:multiLevelType w:val="hybridMultilevel"/>
    <w:tmpl w:val="516C33A6"/>
    <w:lvl w:ilvl="0" w:tplc="23C6ADCA">
      <w:start w:val="1"/>
      <w:numFmt w:val="decimal"/>
      <w:lvlText w:val="%1)"/>
      <w:lvlJc w:val="left"/>
      <w:pPr>
        <w:tabs>
          <w:tab w:val="num" w:pos="1080"/>
        </w:tabs>
        <w:ind w:left="1080" w:hanging="360"/>
      </w:pPr>
      <w:rPr>
        <w:rFonts w:hint="default"/>
        <w:b/>
      </w:rPr>
    </w:lvl>
    <w:lvl w:ilvl="1" w:tplc="D998596E">
      <w:start w:val="1"/>
      <w:numFmt w:val="lowerLetter"/>
      <w:lvlText w:val="%2)"/>
      <w:lvlJc w:val="left"/>
      <w:pPr>
        <w:tabs>
          <w:tab w:val="num" w:pos="502"/>
        </w:tabs>
        <w:ind w:left="502" w:hanging="360"/>
      </w:pPr>
      <w:rPr>
        <w:rFonts w:hint="default"/>
        <w:b/>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4BF00DD2"/>
    <w:multiLevelType w:val="hybridMultilevel"/>
    <w:tmpl w:val="E9C488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E27A2"/>
    <w:multiLevelType w:val="hybridMultilevel"/>
    <w:tmpl w:val="09D80036"/>
    <w:lvl w:ilvl="0" w:tplc="8A322168">
      <w:start w:val="4"/>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5020270B"/>
    <w:multiLevelType w:val="hybridMultilevel"/>
    <w:tmpl w:val="4788AFF6"/>
    <w:lvl w:ilvl="0" w:tplc="ACFA9E52">
      <w:start w:val="4"/>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9" w15:restartNumberingAfterBreak="0">
    <w:nsid w:val="592A6877"/>
    <w:multiLevelType w:val="hybridMultilevel"/>
    <w:tmpl w:val="57782F8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5B0C2D3B"/>
    <w:multiLevelType w:val="hybridMultilevel"/>
    <w:tmpl w:val="E1DC62B0"/>
    <w:lvl w:ilvl="0" w:tplc="0742F37C">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3C4CAF"/>
    <w:multiLevelType w:val="hybridMultilevel"/>
    <w:tmpl w:val="D07E187E"/>
    <w:lvl w:ilvl="0" w:tplc="1FCAD8C4">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11E0CA2"/>
    <w:multiLevelType w:val="hybridMultilevel"/>
    <w:tmpl w:val="F822CF8A"/>
    <w:lvl w:ilvl="0" w:tplc="6B12F6C0">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1956805"/>
    <w:multiLevelType w:val="hybridMultilevel"/>
    <w:tmpl w:val="0B96B320"/>
    <w:lvl w:ilvl="0" w:tplc="6E9CF9C8">
      <w:start w:val="1"/>
      <w:numFmt w:val="decimal"/>
      <w:lvlText w:val="%1."/>
      <w:lvlJc w:val="left"/>
      <w:pPr>
        <w:tabs>
          <w:tab w:val="num" w:pos="720"/>
        </w:tabs>
        <w:ind w:left="720" w:hanging="360"/>
      </w:pPr>
      <w:rPr>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34" w15:restartNumberingAfterBreak="0">
    <w:nsid w:val="6ABA377E"/>
    <w:multiLevelType w:val="hybridMultilevel"/>
    <w:tmpl w:val="30405EA8"/>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DE00740"/>
    <w:multiLevelType w:val="hybridMultilevel"/>
    <w:tmpl w:val="6BBA5AAA"/>
    <w:lvl w:ilvl="0" w:tplc="3BF487BA">
      <w:start w:val="1"/>
      <w:numFmt w:val="lowerLetter"/>
      <w:lvlText w:val="%1)"/>
      <w:lvlJc w:val="left"/>
      <w:pPr>
        <w:ind w:left="1146" w:hanging="360"/>
      </w:pPr>
      <w:rPr>
        <w:sz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6E12695A"/>
    <w:multiLevelType w:val="hybridMultilevel"/>
    <w:tmpl w:val="D804D3DC"/>
    <w:lvl w:ilvl="0" w:tplc="5A20F9A6">
      <w:start w:val="3"/>
      <w:numFmt w:val="decimal"/>
      <w:lvlText w:val="%1)"/>
      <w:lvlJc w:val="left"/>
      <w:pPr>
        <w:ind w:left="3332" w:hanging="360"/>
      </w:pPr>
      <w:rPr>
        <w:rFonts w:hint="default"/>
      </w:rPr>
    </w:lvl>
    <w:lvl w:ilvl="1" w:tplc="04150019" w:tentative="1">
      <w:start w:val="1"/>
      <w:numFmt w:val="lowerLetter"/>
      <w:lvlText w:val="%2."/>
      <w:lvlJc w:val="left"/>
      <w:pPr>
        <w:ind w:left="4052" w:hanging="360"/>
      </w:pPr>
    </w:lvl>
    <w:lvl w:ilvl="2" w:tplc="0415001B" w:tentative="1">
      <w:start w:val="1"/>
      <w:numFmt w:val="lowerRoman"/>
      <w:lvlText w:val="%3."/>
      <w:lvlJc w:val="right"/>
      <w:pPr>
        <w:ind w:left="4772" w:hanging="180"/>
      </w:pPr>
    </w:lvl>
    <w:lvl w:ilvl="3" w:tplc="0415000F" w:tentative="1">
      <w:start w:val="1"/>
      <w:numFmt w:val="decimal"/>
      <w:lvlText w:val="%4."/>
      <w:lvlJc w:val="left"/>
      <w:pPr>
        <w:ind w:left="5492" w:hanging="360"/>
      </w:pPr>
    </w:lvl>
    <w:lvl w:ilvl="4" w:tplc="04150019" w:tentative="1">
      <w:start w:val="1"/>
      <w:numFmt w:val="lowerLetter"/>
      <w:lvlText w:val="%5."/>
      <w:lvlJc w:val="left"/>
      <w:pPr>
        <w:ind w:left="6212" w:hanging="360"/>
      </w:pPr>
    </w:lvl>
    <w:lvl w:ilvl="5" w:tplc="0415001B" w:tentative="1">
      <w:start w:val="1"/>
      <w:numFmt w:val="lowerRoman"/>
      <w:lvlText w:val="%6."/>
      <w:lvlJc w:val="right"/>
      <w:pPr>
        <w:ind w:left="6932" w:hanging="180"/>
      </w:pPr>
    </w:lvl>
    <w:lvl w:ilvl="6" w:tplc="0415000F" w:tentative="1">
      <w:start w:val="1"/>
      <w:numFmt w:val="decimal"/>
      <w:lvlText w:val="%7."/>
      <w:lvlJc w:val="left"/>
      <w:pPr>
        <w:ind w:left="7652" w:hanging="360"/>
      </w:pPr>
    </w:lvl>
    <w:lvl w:ilvl="7" w:tplc="04150019" w:tentative="1">
      <w:start w:val="1"/>
      <w:numFmt w:val="lowerLetter"/>
      <w:lvlText w:val="%8."/>
      <w:lvlJc w:val="left"/>
      <w:pPr>
        <w:ind w:left="8372" w:hanging="360"/>
      </w:pPr>
    </w:lvl>
    <w:lvl w:ilvl="8" w:tplc="0415001B" w:tentative="1">
      <w:start w:val="1"/>
      <w:numFmt w:val="lowerRoman"/>
      <w:lvlText w:val="%9."/>
      <w:lvlJc w:val="right"/>
      <w:pPr>
        <w:ind w:left="9092" w:hanging="180"/>
      </w:pPr>
    </w:lvl>
  </w:abstractNum>
  <w:abstractNum w:abstractNumId="37" w15:restartNumberingAfterBreak="0">
    <w:nsid w:val="739E3FC3"/>
    <w:multiLevelType w:val="hybridMultilevel"/>
    <w:tmpl w:val="3AF8B658"/>
    <w:lvl w:ilvl="0" w:tplc="976471D6">
      <w:start w:val="1"/>
      <w:numFmt w:val="decimal"/>
      <w:lvlText w:val="%1)"/>
      <w:lvlJc w:val="left"/>
      <w:pPr>
        <w:ind w:left="1080" w:hanging="360"/>
      </w:pPr>
      <w:rPr>
        <w:rFonts w:ascii="Verdana" w:eastAsia="Calibri" w:hAnsi="Verdana" w:cs="Times New Roman"/>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762D62D4"/>
    <w:multiLevelType w:val="hybridMultilevel"/>
    <w:tmpl w:val="B2F298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91732E"/>
    <w:multiLevelType w:val="hybridMultilevel"/>
    <w:tmpl w:val="DFB83AE2"/>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AB551FE"/>
    <w:multiLevelType w:val="hybridMultilevel"/>
    <w:tmpl w:val="8C9003BC"/>
    <w:lvl w:ilvl="0" w:tplc="64069000">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15:restartNumberingAfterBreak="0">
    <w:nsid w:val="7F912ABB"/>
    <w:multiLevelType w:val="hybridMultilevel"/>
    <w:tmpl w:val="1E02AC72"/>
    <w:lvl w:ilvl="0" w:tplc="769493B0">
      <w:start w:val="1"/>
      <w:numFmt w:val="decimal"/>
      <w:lvlText w:val="%1)"/>
      <w:lvlJc w:val="left"/>
      <w:pPr>
        <w:tabs>
          <w:tab w:val="num" w:pos="1021"/>
        </w:tabs>
        <w:ind w:left="102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
  </w:num>
  <w:num w:numId="11">
    <w:abstractNumId w:val="13"/>
  </w:num>
  <w:num w:numId="12">
    <w:abstractNumId w:val="32"/>
  </w:num>
  <w:num w:numId="1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7"/>
  </w:num>
  <w:num w:numId="16">
    <w:abstractNumId w:val="40"/>
  </w:num>
  <w:num w:numId="17">
    <w:abstractNumId w:val="12"/>
  </w:num>
  <w:num w:numId="18">
    <w:abstractNumId w:val="14"/>
  </w:num>
  <w:num w:numId="19">
    <w:abstractNumId w:val="41"/>
  </w:num>
  <w:num w:numId="20">
    <w:abstractNumId w:val="18"/>
  </w:num>
  <w:num w:numId="21">
    <w:abstractNumId w:val="31"/>
  </w:num>
  <w:num w:numId="22">
    <w:abstractNumId w:val="34"/>
  </w:num>
  <w:num w:numId="23">
    <w:abstractNumId w:val="39"/>
  </w:num>
  <w:num w:numId="24">
    <w:abstractNumId w:val="17"/>
  </w:num>
  <w:num w:numId="25">
    <w:abstractNumId w:val="10"/>
  </w:num>
  <w:num w:numId="26">
    <w:abstractNumId w:val="5"/>
  </w:num>
  <w:num w:numId="27">
    <w:abstractNumId w:val="38"/>
  </w:num>
  <w:num w:numId="28">
    <w:abstractNumId w:val="36"/>
  </w:num>
  <w:num w:numId="29">
    <w:abstractNumId w:val="25"/>
  </w:num>
  <w:num w:numId="30">
    <w:abstractNumId w:val="28"/>
  </w:num>
  <w:num w:numId="31">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7"/>
  </w:num>
  <w:num w:numId="34">
    <w:abstractNumId w:val="16"/>
  </w:num>
  <w:num w:numId="35">
    <w:abstractNumId w:val="4"/>
  </w:num>
  <w:num w:numId="36">
    <w:abstractNumId w:val="24"/>
  </w:num>
  <w:num w:numId="37">
    <w:abstractNumId w:val="26"/>
  </w:num>
  <w:num w:numId="38">
    <w:abstractNumId w:val="11"/>
  </w:num>
  <w:num w:numId="39">
    <w:abstractNumId w:val="0"/>
  </w:num>
  <w:num w:numId="40">
    <w:abstractNumId w:val="22"/>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8"/>
  </w:num>
  <w:num w:numId="44">
    <w:abstractNumId w:val="6"/>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in Wróblewski">
    <w15:presenceInfo w15:providerId="Windows Live" w15:userId="c41a33da4307125e"/>
  </w15:person>
  <w15:person w15:author="Tworek Michał">
    <w15:presenceInfo w15:providerId="AD" w15:userId="S-1-5-21-2797994229-2454865769-3146988229-40187"/>
  </w15:person>
  <w15:person w15:author="Wróblewski Marcin">
    <w15:presenceInfo w15:providerId="AD" w15:userId="S-1-5-21-2797994229-2454865769-3146988229-454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D1"/>
    <w:rsid w:val="000306AF"/>
    <w:rsid w:val="00037A12"/>
    <w:rsid w:val="00043C83"/>
    <w:rsid w:val="000463C8"/>
    <w:rsid w:val="00056D8D"/>
    <w:rsid w:val="00056EB9"/>
    <w:rsid w:val="00077B87"/>
    <w:rsid w:val="00084BBE"/>
    <w:rsid w:val="00087055"/>
    <w:rsid w:val="00087ADB"/>
    <w:rsid w:val="000923F5"/>
    <w:rsid w:val="00095A1D"/>
    <w:rsid w:val="0009739E"/>
    <w:rsid w:val="00097A9E"/>
    <w:rsid w:val="000A566E"/>
    <w:rsid w:val="000A57B2"/>
    <w:rsid w:val="000A66BB"/>
    <w:rsid w:val="000B0DF3"/>
    <w:rsid w:val="000B27EE"/>
    <w:rsid w:val="000B4043"/>
    <w:rsid w:val="000B6FF0"/>
    <w:rsid w:val="000C0704"/>
    <w:rsid w:val="000D1C90"/>
    <w:rsid w:val="000D6DF9"/>
    <w:rsid w:val="000E62F1"/>
    <w:rsid w:val="001048D4"/>
    <w:rsid w:val="0011367D"/>
    <w:rsid w:val="00113ABB"/>
    <w:rsid w:val="001275B5"/>
    <w:rsid w:val="001306C2"/>
    <w:rsid w:val="00131F7F"/>
    <w:rsid w:val="00133923"/>
    <w:rsid w:val="001550F0"/>
    <w:rsid w:val="00171B1A"/>
    <w:rsid w:val="0018513F"/>
    <w:rsid w:val="001C4766"/>
    <w:rsid w:val="001D471C"/>
    <w:rsid w:val="001D7916"/>
    <w:rsid w:val="001E6031"/>
    <w:rsid w:val="001F576E"/>
    <w:rsid w:val="00231DF0"/>
    <w:rsid w:val="00237B1D"/>
    <w:rsid w:val="002478E1"/>
    <w:rsid w:val="002711EB"/>
    <w:rsid w:val="0027612B"/>
    <w:rsid w:val="00280674"/>
    <w:rsid w:val="00285A1D"/>
    <w:rsid w:val="002870EF"/>
    <w:rsid w:val="002A09E8"/>
    <w:rsid w:val="002C6C0B"/>
    <w:rsid w:val="002D3B51"/>
    <w:rsid w:val="002E188C"/>
    <w:rsid w:val="002E288B"/>
    <w:rsid w:val="002E61B9"/>
    <w:rsid w:val="002F1D71"/>
    <w:rsid w:val="002F503D"/>
    <w:rsid w:val="002F7C1C"/>
    <w:rsid w:val="003033FC"/>
    <w:rsid w:val="003041DE"/>
    <w:rsid w:val="0034236B"/>
    <w:rsid w:val="00344BAC"/>
    <w:rsid w:val="00365C85"/>
    <w:rsid w:val="003C1FD5"/>
    <w:rsid w:val="003C4CAF"/>
    <w:rsid w:val="003D1E9C"/>
    <w:rsid w:val="003D25FB"/>
    <w:rsid w:val="003D3A4D"/>
    <w:rsid w:val="003D5C9E"/>
    <w:rsid w:val="004144A8"/>
    <w:rsid w:val="00425995"/>
    <w:rsid w:val="00433E98"/>
    <w:rsid w:val="00441303"/>
    <w:rsid w:val="004470D6"/>
    <w:rsid w:val="004526EF"/>
    <w:rsid w:val="00463D22"/>
    <w:rsid w:val="0049365A"/>
    <w:rsid w:val="004A766E"/>
    <w:rsid w:val="004B3B59"/>
    <w:rsid w:val="004B5183"/>
    <w:rsid w:val="004B59D5"/>
    <w:rsid w:val="004C1A30"/>
    <w:rsid w:val="004D3A99"/>
    <w:rsid w:val="004E14CE"/>
    <w:rsid w:val="004E78CA"/>
    <w:rsid w:val="005009C3"/>
    <w:rsid w:val="00500CEE"/>
    <w:rsid w:val="005011B0"/>
    <w:rsid w:val="00512B6E"/>
    <w:rsid w:val="00521A5A"/>
    <w:rsid w:val="00525223"/>
    <w:rsid w:val="00531436"/>
    <w:rsid w:val="00542B33"/>
    <w:rsid w:val="005500B1"/>
    <w:rsid w:val="0055235B"/>
    <w:rsid w:val="00580DFC"/>
    <w:rsid w:val="00590668"/>
    <w:rsid w:val="00592E25"/>
    <w:rsid w:val="005A064E"/>
    <w:rsid w:val="005A06D9"/>
    <w:rsid w:val="005B0CA2"/>
    <w:rsid w:val="005B2F7B"/>
    <w:rsid w:val="005B7BDE"/>
    <w:rsid w:val="005C45F8"/>
    <w:rsid w:val="005D6332"/>
    <w:rsid w:val="005E4AAF"/>
    <w:rsid w:val="00600E7A"/>
    <w:rsid w:val="00620F82"/>
    <w:rsid w:val="00627F19"/>
    <w:rsid w:val="00630477"/>
    <w:rsid w:val="0064618E"/>
    <w:rsid w:val="00671451"/>
    <w:rsid w:val="00676E25"/>
    <w:rsid w:val="00693D57"/>
    <w:rsid w:val="00697234"/>
    <w:rsid w:val="006A4E23"/>
    <w:rsid w:val="006C1761"/>
    <w:rsid w:val="006C4939"/>
    <w:rsid w:val="006D0F80"/>
    <w:rsid w:val="006D209D"/>
    <w:rsid w:val="006D2DC1"/>
    <w:rsid w:val="006E2F04"/>
    <w:rsid w:val="00707966"/>
    <w:rsid w:val="00710C38"/>
    <w:rsid w:val="00731FF3"/>
    <w:rsid w:val="00740E3A"/>
    <w:rsid w:val="00751AB8"/>
    <w:rsid w:val="00753B20"/>
    <w:rsid w:val="00754008"/>
    <w:rsid w:val="00763C11"/>
    <w:rsid w:val="00764EFF"/>
    <w:rsid w:val="007801E2"/>
    <w:rsid w:val="00780486"/>
    <w:rsid w:val="00784ED1"/>
    <w:rsid w:val="00786AAD"/>
    <w:rsid w:val="00791F57"/>
    <w:rsid w:val="007923C4"/>
    <w:rsid w:val="0079601B"/>
    <w:rsid w:val="00796B6E"/>
    <w:rsid w:val="007978A2"/>
    <w:rsid w:val="007A3095"/>
    <w:rsid w:val="007D0212"/>
    <w:rsid w:val="007D1D95"/>
    <w:rsid w:val="007D24E3"/>
    <w:rsid w:val="007E2110"/>
    <w:rsid w:val="007E521D"/>
    <w:rsid w:val="007F5639"/>
    <w:rsid w:val="0080727F"/>
    <w:rsid w:val="00807298"/>
    <w:rsid w:val="008132F0"/>
    <w:rsid w:val="00813CD2"/>
    <w:rsid w:val="008201E9"/>
    <w:rsid w:val="0084522A"/>
    <w:rsid w:val="00851125"/>
    <w:rsid w:val="00871AFC"/>
    <w:rsid w:val="00873F5A"/>
    <w:rsid w:val="008B09DA"/>
    <w:rsid w:val="008C47B2"/>
    <w:rsid w:val="008C6A1E"/>
    <w:rsid w:val="008D60D6"/>
    <w:rsid w:val="008D6DBD"/>
    <w:rsid w:val="008E575E"/>
    <w:rsid w:val="008E5841"/>
    <w:rsid w:val="00913C8E"/>
    <w:rsid w:val="009227A0"/>
    <w:rsid w:val="00924754"/>
    <w:rsid w:val="009373B2"/>
    <w:rsid w:val="00937E9E"/>
    <w:rsid w:val="00970818"/>
    <w:rsid w:val="0098190F"/>
    <w:rsid w:val="009866E1"/>
    <w:rsid w:val="0098747E"/>
    <w:rsid w:val="00990F9D"/>
    <w:rsid w:val="00993B73"/>
    <w:rsid w:val="009948DA"/>
    <w:rsid w:val="0099558F"/>
    <w:rsid w:val="009B353D"/>
    <w:rsid w:val="009B4C26"/>
    <w:rsid w:val="009B6856"/>
    <w:rsid w:val="009C0FB6"/>
    <w:rsid w:val="009C14C9"/>
    <w:rsid w:val="009D0C99"/>
    <w:rsid w:val="009E09B2"/>
    <w:rsid w:val="009E7CDE"/>
    <w:rsid w:val="009F1A2E"/>
    <w:rsid w:val="009F7738"/>
    <w:rsid w:val="00A02271"/>
    <w:rsid w:val="00A22B27"/>
    <w:rsid w:val="00A279AA"/>
    <w:rsid w:val="00A37154"/>
    <w:rsid w:val="00A403D1"/>
    <w:rsid w:val="00A40C22"/>
    <w:rsid w:val="00A4254E"/>
    <w:rsid w:val="00A47912"/>
    <w:rsid w:val="00A5006A"/>
    <w:rsid w:val="00A54367"/>
    <w:rsid w:val="00A552D0"/>
    <w:rsid w:val="00A71A4C"/>
    <w:rsid w:val="00A83B1A"/>
    <w:rsid w:val="00A85B48"/>
    <w:rsid w:val="00A92FF3"/>
    <w:rsid w:val="00A95EF7"/>
    <w:rsid w:val="00AB0854"/>
    <w:rsid w:val="00AB2D48"/>
    <w:rsid w:val="00AB4242"/>
    <w:rsid w:val="00AB4CC7"/>
    <w:rsid w:val="00AD2568"/>
    <w:rsid w:val="00AE3894"/>
    <w:rsid w:val="00AF79FA"/>
    <w:rsid w:val="00B014A5"/>
    <w:rsid w:val="00B02132"/>
    <w:rsid w:val="00B05333"/>
    <w:rsid w:val="00B12BEA"/>
    <w:rsid w:val="00B17213"/>
    <w:rsid w:val="00B24538"/>
    <w:rsid w:val="00B3120F"/>
    <w:rsid w:val="00B35C9D"/>
    <w:rsid w:val="00B36EFD"/>
    <w:rsid w:val="00B646CE"/>
    <w:rsid w:val="00B651C8"/>
    <w:rsid w:val="00B66598"/>
    <w:rsid w:val="00B75ADD"/>
    <w:rsid w:val="00B77985"/>
    <w:rsid w:val="00B84552"/>
    <w:rsid w:val="00B96048"/>
    <w:rsid w:val="00B9614E"/>
    <w:rsid w:val="00BA55AF"/>
    <w:rsid w:val="00BC2A5C"/>
    <w:rsid w:val="00BD2D8C"/>
    <w:rsid w:val="00BD667C"/>
    <w:rsid w:val="00BE41F0"/>
    <w:rsid w:val="00BF7AC0"/>
    <w:rsid w:val="00C046FA"/>
    <w:rsid w:val="00C15F90"/>
    <w:rsid w:val="00C355E9"/>
    <w:rsid w:val="00C36B23"/>
    <w:rsid w:val="00C36BBD"/>
    <w:rsid w:val="00C4035F"/>
    <w:rsid w:val="00C4592A"/>
    <w:rsid w:val="00C46811"/>
    <w:rsid w:val="00C525CA"/>
    <w:rsid w:val="00C8338C"/>
    <w:rsid w:val="00C835AD"/>
    <w:rsid w:val="00C8564D"/>
    <w:rsid w:val="00C87202"/>
    <w:rsid w:val="00C951D1"/>
    <w:rsid w:val="00C951E0"/>
    <w:rsid w:val="00CA0099"/>
    <w:rsid w:val="00CB216E"/>
    <w:rsid w:val="00CB3F36"/>
    <w:rsid w:val="00CC7ED0"/>
    <w:rsid w:val="00CD3715"/>
    <w:rsid w:val="00CF666E"/>
    <w:rsid w:val="00D27F9B"/>
    <w:rsid w:val="00D33B35"/>
    <w:rsid w:val="00D359B6"/>
    <w:rsid w:val="00D450F7"/>
    <w:rsid w:val="00D57525"/>
    <w:rsid w:val="00D60AD2"/>
    <w:rsid w:val="00D63BAF"/>
    <w:rsid w:val="00D65791"/>
    <w:rsid w:val="00D71E59"/>
    <w:rsid w:val="00D7498E"/>
    <w:rsid w:val="00D77BB7"/>
    <w:rsid w:val="00D873AE"/>
    <w:rsid w:val="00DA0FB8"/>
    <w:rsid w:val="00DB1032"/>
    <w:rsid w:val="00DC1998"/>
    <w:rsid w:val="00DC1E2F"/>
    <w:rsid w:val="00DD0B8C"/>
    <w:rsid w:val="00DE2D8D"/>
    <w:rsid w:val="00DF1F6B"/>
    <w:rsid w:val="00DF2544"/>
    <w:rsid w:val="00DF6E04"/>
    <w:rsid w:val="00E1368A"/>
    <w:rsid w:val="00E17448"/>
    <w:rsid w:val="00E177A4"/>
    <w:rsid w:val="00E228AB"/>
    <w:rsid w:val="00E308A2"/>
    <w:rsid w:val="00E36878"/>
    <w:rsid w:val="00E43931"/>
    <w:rsid w:val="00E53184"/>
    <w:rsid w:val="00E553F4"/>
    <w:rsid w:val="00E84E69"/>
    <w:rsid w:val="00E926C0"/>
    <w:rsid w:val="00E94B7A"/>
    <w:rsid w:val="00E95CCF"/>
    <w:rsid w:val="00EA48C7"/>
    <w:rsid w:val="00EB389B"/>
    <w:rsid w:val="00EC2255"/>
    <w:rsid w:val="00EC2F74"/>
    <w:rsid w:val="00EC61BD"/>
    <w:rsid w:val="00EF36DD"/>
    <w:rsid w:val="00EF4ACD"/>
    <w:rsid w:val="00EF7634"/>
    <w:rsid w:val="00F00B2F"/>
    <w:rsid w:val="00F029BB"/>
    <w:rsid w:val="00F07F94"/>
    <w:rsid w:val="00F46345"/>
    <w:rsid w:val="00F561B0"/>
    <w:rsid w:val="00F578F7"/>
    <w:rsid w:val="00F6663E"/>
    <w:rsid w:val="00F71A50"/>
    <w:rsid w:val="00F82FD5"/>
    <w:rsid w:val="00F83B7F"/>
    <w:rsid w:val="00FA3ABC"/>
    <w:rsid w:val="00FA707D"/>
    <w:rsid w:val="00FB22A7"/>
    <w:rsid w:val="00FC14C3"/>
    <w:rsid w:val="00FC3186"/>
    <w:rsid w:val="00FD1291"/>
    <w:rsid w:val="00FD5E24"/>
    <w:rsid w:val="00FE23C6"/>
    <w:rsid w:val="00FE4BD5"/>
    <w:rsid w:val="00FE7965"/>
    <w:rsid w:val="00FF0072"/>
    <w:rsid w:val="00FF1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0573"/>
  <w15:docId w15:val="{45EAE647-886E-43C0-9719-0DB323EB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4C26"/>
    <w:rPr>
      <w:rFonts w:ascii="Times New Roman" w:eastAsia="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nhideWhenUsed/>
    <w:rsid w:val="009B4C26"/>
    <w:rPr>
      <w:rFonts w:ascii="Courier New" w:hAnsi="Courier New" w:cs="Courier New"/>
      <w:sz w:val="20"/>
      <w:szCs w:val="20"/>
      <w:lang w:eastAsia="pl-PL"/>
    </w:rPr>
  </w:style>
  <w:style w:type="character" w:customStyle="1" w:styleId="ZwykytekstZnak">
    <w:name w:val="Zwykły tekst Znak"/>
    <w:link w:val="Zwykytekst"/>
    <w:rsid w:val="009B4C26"/>
    <w:rPr>
      <w:rFonts w:ascii="Courier New" w:eastAsia="Times New Roman" w:hAnsi="Courier New" w:cs="Courier New"/>
      <w:sz w:val="20"/>
      <w:szCs w:val="20"/>
      <w:lang w:eastAsia="pl-PL"/>
    </w:rPr>
  </w:style>
  <w:style w:type="paragraph" w:styleId="Akapitzlist">
    <w:name w:val="List Paragraph"/>
    <w:aliases w:val="normalny tekst,Normal,Akapit z listą3,Akapit z listą31,Wypunktowanie,Normal2,Asia 2  Akapit z listą,tekst normalny,Obiekt,List Paragraph1"/>
    <w:basedOn w:val="Normalny"/>
    <w:link w:val="AkapitzlistZnak"/>
    <w:uiPriority w:val="34"/>
    <w:qFormat/>
    <w:rsid w:val="009B4C26"/>
    <w:pPr>
      <w:ind w:left="720"/>
      <w:contextualSpacing/>
      <w:jc w:val="both"/>
    </w:pPr>
    <w:rPr>
      <w:lang w:eastAsia="pl-PL"/>
    </w:rPr>
  </w:style>
  <w:style w:type="character" w:customStyle="1" w:styleId="TekstpodstawowyZnak">
    <w:name w:val="Tekst podstawowy Znak"/>
    <w:aliases w:val="a2 Znak,Znak Znak Znak,Znak Znak1"/>
    <w:link w:val="Tekstpodstawowy"/>
    <w:semiHidden/>
    <w:locked/>
    <w:rsid w:val="00CB3F36"/>
    <w:rPr>
      <w:rFonts w:ascii="Arial" w:eastAsia="Times New Roman" w:hAnsi="Arial" w:cs="Arial"/>
      <w:sz w:val="24"/>
    </w:rPr>
  </w:style>
  <w:style w:type="paragraph" w:styleId="Tekstpodstawowy">
    <w:name w:val="Body Text"/>
    <w:aliases w:val="a2,Znak Znak,Znak"/>
    <w:basedOn w:val="Normalny"/>
    <w:link w:val="TekstpodstawowyZnak"/>
    <w:semiHidden/>
    <w:unhideWhenUsed/>
    <w:rsid w:val="00CB3F36"/>
    <w:pPr>
      <w:jc w:val="both"/>
    </w:pPr>
    <w:rPr>
      <w:rFonts w:ascii="Arial" w:hAnsi="Arial" w:cs="Arial"/>
      <w:szCs w:val="22"/>
    </w:rPr>
  </w:style>
  <w:style w:type="character" w:customStyle="1" w:styleId="TekstpodstawowyZnak1">
    <w:name w:val="Tekst podstawowy Znak1"/>
    <w:uiPriority w:val="99"/>
    <w:semiHidden/>
    <w:rsid w:val="00CB3F36"/>
    <w:rPr>
      <w:rFonts w:ascii="Times New Roman" w:eastAsia="Times New Roman" w:hAnsi="Times New Roman" w:cs="Times New Roman"/>
      <w:sz w:val="24"/>
      <w:szCs w:val="24"/>
    </w:rPr>
  </w:style>
  <w:style w:type="paragraph" w:styleId="Tytu">
    <w:name w:val="Title"/>
    <w:basedOn w:val="Normalny"/>
    <w:link w:val="TytuZnak"/>
    <w:qFormat/>
    <w:rsid w:val="00D27F9B"/>
    <w:pPr>
      <w:jc w:val="center"/>
    </w:pPr>
    <w:rPr>
      <w:sz w:val="28"/>
      <w:lang w:eastAsia="pl-PL"/>
    </w:rPr>
  </w:style>
  <w:style w:type="character" w:customStyle="1" w:styleId="TytuZnak">
    <w:name w:val="Tytuł Znak"/>
    <w:link w:val="Tytu"/>
    <w:rsid w:val="00D27F9B"/>
    <w:rPr>
      <w:rFonts w:ascii="Times New Roman" w:eastAsia="Times New Roman" w:hAnsi="Times New Roman" w:cs="Times New Roman"/>
      <w:sz w:val="28"/>
      <w:szCs w:val="24"/>
      <w:lang w:eastAsia="pl-PL"/>
    </w:rPr>
  </w:style>
  <w:style w:type="paragraph" w:customStyle="1" w:styleId="rozdzia">
    <w:name w:val="rozdział"/>
    <w:basedOn w:val="Normalny"/>
    <w:autoRedefine/>
    <w:rsid w:val="00D27F9B"/>
    <w:pPr>
      <w:spacing w:line="276" w:lineRule="auto"/>
      <w:jc w:val="center"/>
    </w:pPr>
    <w:rPr>
      <w:rFonts w:ascii="Verdana" w:hAnsi="Verdana"/>
      <w:b/>
      <w:color w:val="000000"/>
      <w:spacing w:val="4"/>
      <w:sz w:val="20"/>
      <w:szCs w:val="20"/>
      <w:lang w:eastAsia="pl-PL"/>
    </w:rPr>
  </w:style>
  <w:style w:type="paragraph" w:styleId="Tekstpodstawowy3">
    <w:name w:val="Body Text 3"/>
    <w:basedOn w:val="Normalny"/>
    <w:link w:val="Tekstpodstawowy3Znak"/>
    <w:uiPriority w:val="99"/>
    <w:semiHidden/>
    <w:unhideWhenUsed/>
    <w:rsid w:val="00D27F9B"/>
    <w:pPr>
      <w:spacing w:after="120" w:line="276" w:lineRule="auto"/>
    </w:pPr>
    <w:rPr>
      <w:rFonts w:ascii="Calibri" w:eastAsia="Calibri" w:hAnsi="Calibri"/>
      <w:sz w:val="16"/>
      <w:szCs w:val="16"/>
    </w:rPr>
  </w:style>
  <w:style w:type="character" w:customStyle="1" w:styleId="Tekstpodstawowy3Znak">
    <w:name w:val="Tekst podstawowy 3 Znak"/>
    <w:link w:val="Tekstpodstawowy3"/>
    <w:uiPriority w:val="99"/>
    <w:semiHidden/>
    <w:rsid w:val="00D27F9B"/>
    <w:rPr>
      <w:rFonts w:ascii="Calibri" w:eastAsia="Calibri" w:hAnsi="Calibri" w:cs="Times New Roman"/>
      <w:sz w:val="16"/>
      <w:szCs w:val="16"/>
    </w:rPr>
  </w:style>
  <w:style w:type="paragraph" w:styleId="Tekstpodstawowy2">
    <w:name w:val="Body Text 2"/>
    <w:basedOn w:val="Normalny"/>
    <w:link w:val="Tekstpodstawowy2Znak"/>
    <w:uiPriority w:val="99"/>
    <w:unhideWhenUsed/>
    <w:rsid w:val="001D7916"/>
    <w:pPr>
      <w:spacing w:after="120" w:line="480" w:lineRule="auto"/>
    </w:pPr>
    <w:rPr>
      <w:rFonts w:ascii="Calibri" w:eastAsia="Calibri" w:hAnsi="Calibri"/>
      <w:sz w:val="22"/>
      <w:szCs w:val="22"/>
    </w:rPr>
  </w:style>
  <w:style w:type="character" w:customStyle="1" w:styleId="Tekstpodstawowy2Znak">
    <w:name w:val="Tekst podstawowy 2 Znak"/>
    <w:link w:val="Tekstpodstawowy2"/>
    <w:uiPriority w:val="99"/>
    <w:rsid w:val="001D7916"/>
    <w:rPr>
      <w:rFonts w:ascii="Calibri" w:eastAsia="Calibri" w:hAnsi="Calibri" w:cs="Times New Roman"/>
    </w:rPr>
  </w:style>
  <w:style w:type="paragraph" w:styleId="Tekstdymka">
    <w:name w:val="Balloon Text"/>
    <w:basedOn w:val="Normalny"/>
    <w:link w:val="TekstdymkaZnak"/>
    <w:uiPriority w:val="99"/>
    <w:semiHidden/>
    <w:unhideWhenUsed/>
    <w:rsid w:val="00620F82"/>
    <w:rPr>
      <w:rFonts w:ascii="Tahoma" w:hAnsi="Tahoma" w:cs="Tahoma"/>
      <w:sz w:val="16"/>
      <w:szCs w:val="16"/>
    </w:rPr>
  </w:style>
  <w:style w:type="character" w:customStyle="1" w:styleId="TekstdymkaZnak">
    <w:name w:val="Tekst dymka Znak"/>
    <w:link w:val="Tekstdymka"/>
    <w:uiPriority w:val="99"/>
    <w:semiHidden/>
    <w:rsid w:val="00620F82"/>
    <w:rPr>
      <w:rFonts w:ascii="Tahoma" w:eastAsia="Times New Roman" w:hAnsi="Tahoma" w:cs="Tahoma"/>
      <w:sz w:val="16"/>
      <w:szCs w:val="16"/>
    </w:rPr>
  </w:style>
  <w:style w:type="character" w:customStyle="1" w:styleId="dane1">
    <w:name w:val="dane1"/>
    <w:rsid w:val="00DC1E2F"/>
    <w:rPr>
      <w:color w:val="0000CD"/>
    </w:rPr>
  </w:style>
  <w:style w:type="character" w:styleId="Odwoaniedokomentarza">
    <w:name w:val="annotation reference"/>
    <w:uiPriority w:val="99"/>
    <w:semiHidden/>
    <w:unhideWhenUsed/>
    <w:rsid w:val="00521A5A"/>
    <w:rPr>
      <w:sz w:val="16"/>
      <w:szCs w:val="16"/>
    </w:rPr>
  </w:style>
  <w:style w:type="paragraph" w:styleId="Tekstkomentarza">
    <w:name w:val="annotation text"/>
    <w:basedOn w:val="Normalny"/>
    <w:link w:val="TekstkomentarzaZnak"/>
    <w:uiPriority w:val="99"/>
    <w:semiHidden/>
    <w:unhideWhenUsed/>
    <w:rsid w:val="00521A5A"/>
    <w:rPr>
      <w:sz w:val="20"/>
      <w:szCs w:val="20"/>
    </w:rPr>
  </w:style>
  <w:style w:type="character" w:customStyle="1" w:styleId="TekstkomentarzaZnak">
    <w:name w:val="Tekst komentarza Znak"/>
    <w:link w:val="Tekstkomentarza"/>
    <w:uiPriority w:val="99"/>
    <w:semiHidden/>
    <w:rsid w:val="00521A5A"/>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21A5A"/>
    <w:rPr>
      <w:b/>
      <w:bCs/>
    </w:rPr>
  </w:style>
  <w:style w:type="character" w:customStyle="1" w:styleId="TematkomentarzaZnak">
    <w:name w:val="Temat komentarza Znak"/>
    <w:link w:val="Tematkomentarza"/>
    <w:uiPriority w:val="99"/>
    <w:semiHidden/>
    <w:rsid w:val="00521A5A"/>
    <w:rPr>
      <w:rFonts w:ascii="Times New Roman" w:eastAsia="Times New Roman" w:hAnsi="Times New Roman" w:cs="Times New Roman"/>
      <w:b/>
      <w:bCs/>
      <w:sz w:val="20"/>
      <w:szCs w:val="20"/>
    </w:rPr>
  </w:style>
  <w:style w:type="paragraph" w:styleId="Bezodstpw">
    <w:name w:val="No Spacing"/>
    <w:basedOn w:val="Normalny"/>
    <w:uiPriority w:val="1"/>
    <w:qFormat/>
    <w:rsid w:val="00764EFF"/>
    <w:rPr>
      <w:rFonts w:ascii="Calibri" w:eastAsia="Calibri" w:hAnsi="Calibri" w:cs="Calibri"/>
      <w:sz w:val="22"/>
      <w:szCs w:val="22"/>
    </w:rPr>
  </w:style>
  <w:style w:type="character" w:customStyle="1" w:styleId="AkapitzlistZnak">
    <w:name w:val="Akapit z listą Znak"/>
    <w:aliases w:val="normalny tekst Znak,Normal Znak,Akapit z listą3 Znak,Akapit z listą31 Znak,Wypunktowanie Znak,Normal2 Znak,Asia 2  Akapit z listą Znak,tekst normalny Znak,Obiekt Znak,List Paragraph1 Znak"/>
    <w:link w:val="Akapitzlist"/>
    <w:uiPriority w:val="34"/>
    <w:qFormat/>
    <w:locked/>
    <w:rsid w:val="00580DFC"/>
    <w:rPr>
      <w:rFonts w:ascii="Times New Roman" w:eastAsia="Times New Roman" w:hAnsi="Times New Roman"/>
      <w:sz w:val="24"/>
      <w:szCs w:val="24"/>
    </w:rPr>
  </w:style>
  <w:style w:type="paragraph" w:styleId="Poprawka">
    <w:name w:val="Revision"/>
    <w:hidden/>
    <w:uiPriority w:val="99"/>
    <w:semiHidden/>
    <w:rsid w:val="002711EB"/>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98331">
      <w:bodyDiv w:val="1"/>
      <w:marLeft w:val="0"/>
      <w:marRight w:val="0"/>
      <w:marTop w:val="0"/>
      <w:marBottom w:val="0"/>
      <w:divBdr>
        <w:top w:val="none" w:sz="0" w:space="0" w:color="auto"/>
        <w:left w:val="none" w:sz="0" w:space="0" w:color="auto"/>
        <w:bottom w:val="none" w:sz="0" w:space="0" w:color="auto"/>
        <w:right w:val="none" w:sz="0" w:space="0" w:color="auto"/>
      </w:divBdr>
    </w:div>
    <w:div w:id="225147984">
      <w:bodyDiv w:val="1"/>
      <w:marLeft w:val="0"/>
      <w:marRight w:val="0"/>
      <w:marTop w:val="0"/>
      <w:marBottom w:val="0"/>
      <w:divBdr>
        <w:top w:val="none" w:sz="0" w:space="0" w:color="auto"/>
        <w:left w:val="none" w:sz="0" w:space="0" w:color="auto"/>
        <w:bottom w:val="none" w:sz="0" w:space="0" w:color="auto"/>
        <w:right w:val="none" w:sz="0" w:space="0" w:color="auto"/>
      </w:divBdr>
    </w:div>
    <w:div w:id="883373541">
      <w:bodyDiv w:val="1"/>
      <w:marLeft w:val="0"/>
      <w:marRight w:val="0"/>
      <w:marTop w:val="0"/>
      <w:marBottom w:val="0"/>
      <w:divBdr>
        <w:top w:val="none" w:sz="0" w:space="0" w:color="auto"/>
        <w:left w:val="none" w:sz="0" w:space="0" w:color="auto"/>
        <w:bottom w:val="none" w:sz="0" w:space="0" w:color="auto"/>
        <w:right w:val="none" w:sz="0" w:space="0" w:color="auto"/>
      </w:divBdr>
    </w:div>
    <w:div w:id="980621289">
      <w:bodyDiv w:val="1"/>
      <w:marLeft w:val="0"/>
      <w:marRight w:val="0"/>
      <w:marTop w:val="0"/>
      <w:marBottom w:val="0"/>
      <w:divBdr>
        <w:top w:val="none" w:sz="0" w:space="0" w:color="auto"/>
        <w:left w:val="none" w:sz="0" w:space="0" w:color="auto"/>
        <w:bottom w:val="none" w:sz="0" w:space="0" w:color="auto"/>
        <w:right w:val="none" w:sz="0" w:space="0" w:color="auto"/>
      </w:divBdr>
    </w:div>
    <w:div w:id="982463575">
      <w:bodyDiv w:val="1"/>
      <w:marLeft w:val="0"/>
      <w:marRight w:val="0"/>
      <w:marTop w:val="0"/>
      <w:marBottom w:val="0"/>
      <w:divBdr>
        <w:top w:val="none" w:sz="0" w:space="0" w:color="auto"/>
        <w:left w:val="none" w:sz="0" w:space="0" w:color="auto"/>
        <w:bottom w:val="none" w:sz="0" w:space="0" w:color="auto"/>
        <w:right w:val="none" w:sz="0" w:space="0" w:color="auto"/>
      </w:divBdr>
    </w:div>
    <w:div w:id="1145700428">
      <w:bodyDiv w:val="1"/>
      <w:marLeft w:val="0"/>
      <w:marRight w:val="0"/>
      <w:marTop w:val="0"/>
      <w:marBottom w:val="0"/>
      <w:divBdr>
        <w:top w:val="none" w:sz="0" w:space="0" w:color="auto"/>
        <w:left w:val="none" w:sz="0" w:space="0" w:color="auto"/>
        <w:bottom w:val="none" w:sz="0" w:space="0" w:color="auto"/>
        <w:right w:val="none" w:sz="0" w:space="0" w:color="auto"/>
      </w:divBdr>
    </w:div>
    <w:div w:id="1824658819">
      <w:bodyDiv w:val="1"/>
      <w:marLeft w:val="0"/>
      <w:marRight w:val="0"/>
      <w:marTop w:val="0"/>
      <w:marBottom w:val="0"/>
      <w:divBdr>
        <w:top w:val="none" w:sz="0" w:space="0" w:color="auto"/>
        <w:left w:val="none" w:sz="0" w:space="0" w:color="auto"/>
        <w:bottom w:val="none" w:sz="0" w:space="0" w:color="auto"/>
        <w:right w:val="none" w:sz="0" w:space="0" w:color="auto"/>
      </w:divBdr>
    </w:div>
    <w:div w:id="185487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11" Type="http://schemas.microsoft.com/office/2016/09/relationships/commentsIds" Target="commentsIds.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2780</Words>
  <Characters>16684</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Rutkowska Justyna</dc:creator>
  <cp:keywords/>
  <cp:lastModifiedBy>Tworek Michał</cp:lastModifiedBy>
  <cp:revision>2</cp:revision>
  <cp:lastPrinted>2022-07-18T06:06:00Z</cp:lastPrinted>
  <dcterms:created xsi:type="dcterms:W3CDTF">2022-08-04T08:33:00Z</dcterms:created>
  <dcterms:modified xsi:type="dcterms:W3CDTF">2022-08-04T08:33:00Z</dcterms:modified>
</cp:coreProperties>
</file>